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1F4" w:rsidRDefault="00D441F4" w:rsidP="00D441F4">
      <w:pPr>
        <w:spacing w:after="0" w:line="360" w:lineRule="auto"/>
        <w:jc w:val="right"/>
        <w:rPr>
          <w:sz w:val="28"/>
          <w:szCs w:val="28"/>
          <w:lang w:val="en-GB"/>
        </w:rPr>
      </w:pPr>
      <w:r>
        <w:rPr>
          <w:sz w:val="28"/>
          <w:szCs w:val="28"/>
          <w:lang w:val="en-GB"/>
        </w:rPr>
        <w:t>LAP 9 / 8 / 1</w:t>
      </w:r>
    </w:p>
    <w:p w:rsidR="00D441F4" w:rsidRDefault="00D441F4" w:rsidP="009D0C74">
      <w:pPr>
        <w:spacing w:after="0" w:line="360" w:lineRule="auto"/>
        <w:jc w:val="center"/>
        <w:rPr>
          <w:sz w:val="28"/>
          <w:szCs w:val="28"/>
          <w:lang w:val="en-GB"/>
        </w:rPr>
      </w:pPr>
    </w:p>
    <w:p w:rsidR="00451105" w:rsidRPr="009D0C74" w:rsidRDefault="009D0C74" w:rsidP="009D0C74">
      <w:pPr>
        <w:spacing w:after="0" w:line="360" w:lineRule="auto"/>
        <w:jc w:val="center"/>
        <w:rPr>
          <w:sz w:val="28"/>
          <w:szCs w:val="28"/>
          <w:lang w:val="en-GB"/>
        </w:rPr>
      </w:pPr>
      <w:del w:id="0" w:author="User" w:date="2011-11-03T11:34:00Z">
        <w:r w:rsidRPr="009D0C74" w:rsidDel="00654607">
          <w:rPr>
            <w:sz w:val="28"/>
            <w:szCs w:val="28"/>
            <w:lang w:val="en-GB"/>
          </w:rPr>
          <w:delText>Letter</w:delText>
        </w:r>
      </w:del>
      <w:ins w:id="1" w:author="User" w:date="2011-11-03T11:34:00Z">
        <w:r w:rsidR="00654607">
          <w:rPr>
            <w:sz w:val="28"/>
            <w:szCs w:val="28"/>
            <w:lang w:val="en-GB"/>
          </w:rPr>
          <w:t>Letter</w:t>
        </w:r>
      </w:ins>
      <w:r w:rsidRPr="009D0C74">
        <w:rPr>
          <w:sz w:val="28"/>
          <w:szCs w:val="28"/>
          <w:lang w:val="en-GB"/>
        </w:rPr>
        <w:t xml:space="preserve"> Stating the Conditions of </w:t>
      </w:r>
      <w:r w:rsidRPr="00C51B3B">
        <w:rPr>
          <w:sz w:val="28"/>
          <w:szCs w:val="28"/>
          <w:lang w:val="en-GB"/>
        </w:rPr>
        <w:t>Participation in IAL</w:t>
      </w:r>
      <w:r w:rsidRPr="009D0C74">
        <w:rPr>
          <w:sz w:val="28"/>
          <w:szCs w:val="28"/>
          <w:lang w:val="en-GB"/>
        </w:rPr>
        <w:t>A-NET</w:t>
      </w:r>
    </w:p>
    <w:p w:rsidR="009D0C74" w:rsidRDefault="009D0C74" w:rsidP="009D0C74">
      <w:pPr>
        <w:spacing w:after="0" w:line="360" w:lineRule="auto"/>
        <w:rPr>
          <w:lang w:val="en-GB"/>
        </w:rPr>
      </w:pPr>
    </w:p>
    <w:p w:rsidR="00777B47" w:rsidRPr="00213928" w:rsidRDefault="00777B47" w:rsidP="00777B47">
      <w:pPr>
        <w:spacing w:after="0" w:line="360" w:lineRule="auto"/>
        <w:rPr>
          <w:b/>
          <w:sz w:val="24"/>
          <w:szCs w:val="24"/>
          <w:lang w:val="en-GB"/>
        </w:rPr>
      </w:pPr>
      <w:r w:rsidRPr="00213928">
        <w:rPr>
          <w:b/>
          <w:sz w:val="24"/>
          <w:szCs w:val="24"/>
          <w:lang w:val="en-GB"/>
        </w:rPr>
        <w:t>IALA-NET</w:t>
      </w:r>
    </w:p>
    <w:p w:rsidR="00C12679" w:rsidRDefault="00777B47" w:rsidP="007F0BBB">
      <w:pPr>
        <w:tabs>
          <w:tab w:val="num" w:pos="576"/>
        </w:tabs>
        <w:spacing w:after="0" w:line="360" w:lineRule="auto"/>
        <w:jc w:val="both"/>
        <w:rPr>
          <w:bCs/>
          <w:iCs/>
          <w:lang w:val="en-US"/>
        </w:rPr>
      </w:pPr>
      <w:r>
        <w:rPr>
          <w:bCs/>
          <w:iCs/>
          <w:lang w:val="en-US"/>
        </w:rPr>
        <w:t xml:space="preserve">IALA-NET is founded by the </w:t>
      </w:r>
      <w:r w:rsidRPr="00777B47">
        <w:rPr>
          <w:lang w:val="en-US"/>
        </w:rPr>
        <w:t>International Association of Marine Aids to Navigation and Lighthouse Authorities</w:t>
      </w:r>
      <w:r>
        <w:rPr>
          <w:lang w:val="en-US"/>
        </w:rPr>
        <w:t>, 10</w:t>
      </w:r>
      <w:r w:rsidRPr="00777B47">
        <w:rPr>
          <w:lang w:val="en-GB"/>
        </w:rPr>
        <w:t xml:space="preserve"> </w:t>
      </w:r>
      <w:r>
        <w:rPr>
          <w:lang w:val="en-GB"/>
        </w:rPr>
        <w:t>r</w:t>
      </w:r>
      <w:r w:rsidRPr="00777B47">
        <w:rPr>
          <w:lang w:val="en-GB"/>
        </w:rPr>
        <w:t xml:space="preserve">ue </w:t>
      </w:r>
      <w:r>
        <w:rPr>
          <w:lang w:val="en-GB"/>
        </w:rPr>
        <w:t xml:space="preserve">de </w:t>
      </w:r>
      <w:proofErr w:type="spellStart"/>
      <w:r>
        <w:rPr>
          <w:lang w:val="en-GB"/>
        </w:rPr>
        <w:t>Gaudines</w:t>
      </w:r>
      <w:proofErr w:type="spellEnd"/>
      <w:r w:rsidRPr="00777B47">
        <w:rPr>
          <w:lang w:val="en-GB"/>
        </w:rPr>
        <w:t xml:space="preserve">, 78100 St </w:t>
      </w:r>
      <w:proofErr w:type="spellStart"/>
      <w:r w:rsidRPr="00777B47">
        <w:rPr>
          <w:lang w:val="en-GB"/>
        </w:rPr>
        <w:t>Germain</w:t>
      </w:r>
      <w:proofErr w:type="spellEnd"/>
      <w:r w:rsidRPr="00777B47">
        <w:rPr>
          <w:lang w:val="en-GB"/>
        </w:rPr>
        <w:t>-en-</w:t>
      </w:r>
      <w:proofErr w:type="spellStart"/>
      <w:r w:rsidRPr="00777B47">
        <w:rPr>
          <w:lang w:val="en-GB"/>
        </w:rPr>
        <w:t>Laye</w:t>
      </w:r>
      <w:proofErr w:type="spellEnd"/>
      <w:r w:rsidRPr="00777B47">
        <w:rPr>
          <w:lang w:val="en-GB"/>
        </w:rPr>
        <w:t xml:space="preserve">, France </w:t>
      </w:r>
      <w:r w:rsidR="003903BA">
        <w:rPr>
          <w:lang w:val="en-GB"/>
        </w:rPr>
        <w:t xml:space="preserve">(IALA). </w:t>
      </w:r>
      <w:r w:rsidR="007F0BBB">
        <w:rPr>
          <w:lang w:val="en-GB"/>
        </w:rPr>
        <w:t xml:space="preserve"> </w:t>
      </w:r>
      <w:r w:rsidR="003903BA" w:rsidRPr="00777B47">
        <w:rPr>
          <w:bCs/>
          <w:iCs/>
          <w:lang w:val="en-US"/>
        </w:rPr>
        <w:t xml:space="preserve">IALA-NET is a near real time Maritime Data Exchange service through </w:t>
      </w:r>
      <w:ins w:id="2" w:author="User" w:date="2011-11-03T11:06:00Z">
        <w:r w:rsidR="008E4A8A">
          <w:rPr>
            <w:bCs/>
            <w:iCs/>
            <w:lang w:val="en-US"/>
          </w:rPr>
          <w:t xml:space="preserve">the </w:t>
        </w:r>
      </w:ins>
      <w:r w:rsidR="003903BA" w:rsidRPr="00777B47">
        <w:rPr>
          <w:bCs/>
          <w:iCs/>
          <w:lang w:val="en-US"/>
        </w:rPr>
        <w:t>Internet.</w:t>
      </w:r>
      <w:r w:rsidR="003903BA">
        <w:rPr>
          <w:bCs/>
          <w:iCs/>
          <w:lang w:val="en-US"/>
        </w:rPr>
        <w:t xml:space="preserve"> </w:t>
      </w:r>
      <w:r w:rsidR="003903BA" w:rsidRPr="00777B47">
        <w:rPr>
          <w:bCs/>
          <w:iCs/>
          <w:lang w:val="en-US"/>
        </w:rPr>
        <w:t xml:space="preserve">It is a worldwide service only open to </w:t>
      </w:r>
      <w:r w:rsidR="00C51B3B">
        <w:rPr>
          <w:bCs/>
          <w:iCs/>
          <w:lang w:val="en-US"/>
        </w:rPr>
        <w:t>N</w:t>
      </w:r>
      <w:r w:rsidR="003903BA" w:rsidRPr="00777B47">
        <w:rPr>
          <w:bCs/>
          <w:iCs/>
          <w:lang w:val="en-US"/>
        </w:rPr>
        <w:t xml:space="preserve">ational </w:t>
      </w:r>
      <w:r w:rsidR="00C51B3B">
        <w:rPr>
          <w:bCs/>
          <w:iCs/>
          <w:lang w:val="en-US"/>
        </w:rPr>
        <w:t>C</w:t>
      </w:r>
      <w:r w:rsidR="00820C88">
        <w:rPr>
          <w:bCs/>
          <w:iCs/>
          <w:lang w:val="en-US"/>
        </w:rPr>
        <w:t xml:space="preserve">ompetent </w:t>
      </w:r>
      <w:r w:rsidR="00C51B3B">
        <w:rPr>
          <w:bCs/>
          <w:iCs/>
          <w:lang w:val="en-US"/>
        </w:rPr>
        <w:t>A</w:t>
      </w:r>
      <w:r w:rsidR="003903BA" w:rsidRPr="00777B47">
        <w:rPr>
          <w:bCs/>
          <w:iCs/>
          <w:lang w:val="en-US"/>
        </w:rPr>
        <w:t>uthorities recognized by IALA</w:t>
      </w:r>
      <w:r w:rsidR="00F51274">
        <w:rPr>
          <w:bCs/>
          <w:iCs/>
          <w:lang w:val="en-US"/>
        </w:rPr>
        <w:t>.</w:t>
      </w:r>
    </w:p>
    <w:p w:rsidR="00212EEF" w:rsidRDefault="00212EEF" w:rsidP="00777B47">
      <w:pPr>
        <w:tabs>
          <w:tab w:val="num" w:pos="576"/>
        </w:tabs>
        <w:spacing w:after="0" w:line="360" w:lineRule="auto"/>
        <w:rPr>
          <w:bCs/>
          <w:iCs/>
          <w:lang w:val="en-US"/>
        </w:rPr>
      </w:pPr>
    </w:p>
    <w:p w:rsidR="00C12679" w:rsidRPr="00212EEF" w:rsidRDefault="00212EEF" w:rsidP="00777B47">
      <w:pPr>
        <w:tabs>
          <w:tab w:val="num" w:pos="576"/>
        </w:tabs>
        <w:spacing w:after="0" w:line="360" w:lineRule="auto"/>
        <w:rPr>
          <w:b/>
          <w:bCs/>
          <w:iCs/>
          <w:sz w:val="24"/>
          <w:lang w:val="en-US"/>
        </w:rPr>
      </w:pPr>
      <w:r w:rsidRPr="00212EEF">
        <w:rPr>
          <w:b/>
          <w:bCs/>
          <w:iCs/>
          <w:sz w:val="24"/>
          <w:lang w:val="en-US"/>
        </w:rPr>
        <w:t>Definitions</w:t>
      </w:r>
    </w:p>
    <w:p w:rsidR="00777B47" w:rsidRDefault="00777B47" w:rsidP="004A3947">
      <w:pPr>
        <w:tabs>
          <w:tab w:val="num" w:pos="576"/>
        </w:tabs>
        <w:spacing w:after="0" w:line="360" w:lineRule="auto"/>
        <w:jc w:val="both"/>
        <w:rPr>
          <w:bCs/>
          <w:iCs/>
          <w:lang w:val="en-US"/>
        </w:rPr>
      </w:pPr>
      <w:r w:rsidRPr="00777B47">
        <w:rPr>
          <w:bCs/>
          <w:iCs/>
          <w:lang w:val="en-US"/>
        </w:rPr>
        <w:t>The term “</w:t>
      </w:r>
      <w:r w:rsidR="00C51B3B">
        <w:rPr>
          <w:bCs/>
          <w:iCs/>
          <w:lang w:val="en-US"/>
        </w:rPr>
        <w:t>m</w:t>
      </w:r>
      <w:r w:rsidRPr="00777B47">
        <w:rPr>
          <w:bCs/>
          <w:iCs/>
          <w:lang w:val="en-US"/>
        </w:rPr>
        <w:t xml:space="preserve">aritime </w:t>
      </w:r>
      <w:r w:rsidR="00C51B3B">
        <w:rPr>
          <w:bCs/>
          <w:iCs/>
          <w:lang w:val="en-US"/>
        </w:rPr>
        <w:t>d</w:t>
      </w:r>
      <w:r w:rsidR="00F51274">
        <w:rPr>
          <w:bCs/>
          <w:iCs/>
          <w:lang w:val="en-US"/>
        </w:rPr>
        <w:t xml:space="preserve">ata” </w:t>
      </w:r>
      <w:r w:rsidRPr="00777B47">
        <w:rPr>
          <w:bCs/>
          <w:iCs/>
          <w:lang w:val="en-US"/>
        </w:rPr>
        <w:t xml:space="preserve">encompasses any real-time, near </w:t>
      </w:r>
      <w:r w:rsidR="00932214" w:rsidRPr="00777B47">
        <w:rPr>
          <w:bCs/>
          <w:iCs/>
          <w:lang w:val="en-US"/>
        </w:rPr>
        <w:t>real-time</w:t>
      </w:r>
      <w:r w:rsidRPr="00777B47">
        <w:rPr>
          <w:bCs/>
          <w:iCs/>
          <w:lang w:val="en-US"/>
        </w:rPr>
        <w:t xml:space="preserve"> or </w:t>
      </w:r>
      <w:r w:rsidR="00C12679">
        <w:rPr>
          <w:bCs/>
          <w:iCs/>
          <w:lang w:val="en-US"/>
        </w:rPr>
        <w:t xml:space="preserve">aggregated </w:t>
      </w:r>
      <w:r w:rsidRPr="00777B47">
        <w:rPr>
          <w:bCs/>
          <w:iCs/>
          <w:lang w:val="en-US"/>
        </w:rPr>
        <w:t xml:space="preserve">data from the maritime domain that IALA-NET </w:t>
      </w:r>
      <w:r w:rsidRPr="00C51B3B">
        <w:rPr>
          <w:bCs/>
          <w:iCs/>
          <w:lang w:val="en-US"/>
        </w:rPr>
        <w:t>participants</w:t>
      </w:r>
      <w:r w:rsidRPr="00777B47">
        <w:rPr>
          <w:bCs/>
          <w:iCs/>
          <w:lang w:val="en-US"/>
        </w:rPr>
        <w:t xml:space="preserve"> </w:t>
      </w:r>
      <w:r w:rsidR="00CB7571">
        <w:rPr>
          <w:bCs/>
          <w:iCs/>
          <w:lang w:val="en-US"/>
        </w:rPr>
        <w:t>may</w:t>
      </w:r>
      <w:r w:rsidRPr="00777B47">
        <w:rPr>
          <w:bCs/>
          <w:iCs/>
          <w:lang w:val="en-US"/>
        </w:rPr>
        <w:t xml:space="preserve"> choose to sha</w:t>
      </w:r>
      <w:r w:rsidR="003903BA">
        <w:rPr>
          <w:bCs/>
          <w:iCs/>
          <w:lang w:val="en-US"/>
        </w:rPr>
        <w:t>re.</w:t>
      </w:r>
      <w:r w:rsidR="00CB7571">
        <w:rPr>
          <w:bCs/>
          <w:iCs/>
          <w:lang w:val="en-US"/>
        </w:rPr>
        <w:t xml:space="preserve"> </w:t>
      </w:r>
    </w:p>
    <w:p w:rsidR="00F51274" w:rsidRDefault="00F51274" w:rsidP="00F51274">
      <w:pPr>
        <w:tabs>
          <w:tab w:val="num" w:pos="576"/>
        </w:tabs>
        <w:spacing w:after="0" w:line="360" w:lineRule="auto"/>
        <w:jc w:val="both"/>
        <w:rPr>
          <w:ins w:id="3" w:author="User" w:date="2011-11-03T11:08:00Z"/>
          <w:bCs/>
          <w:iCs/>
          <w:lang w:val="en-US"/>
        </w:rPr>
      </w:pPr>
      <w:r>
        <w:rPr>
          <w:bCs/>
          <w:iCs/>
          <w:lang w:val="en-US"/>
        </w:rPr>
        <w:t>The term “IALA-NET participant” means a N</w:t>
      </w:r>
      <w:r w:rsidRPr="00777B47">
        <w:rPr>
          <w:bCs/>
          <w:iCs/>
          <w:lang w:val="en-US"/>
        </w:rPr>
        <w:t xml:space="preserve">ational </w:t>
      </w:r>
      <w:r>
        <w:rPr>
          <w:bCs/>
          <w:iCs/>
          <w:lang w:val="en-US"/>
        </w:rPr>
        <w:t>Competent A</w:t>
      </w:r>
      <w:r w:rsidRPr="00777B47">
        <w:rPr>
          <w:bCs/>
          <w:iCs/>
          <w:lang w:val="en-US"/>
        </w:rPr>
        <w:t>uthorit</w:t>
      </w:r>
      <w:ins w:id="4" w:author="User" w:date="2011-11-03T11:06:00Z">
        <w:r w:rsidR="008E4A8A">
          <w:rPr>
            <w:bCs/>
            <w:iCs/>
            <w:lang w:val="en-US"/>
          </w:rPr>
          <w:t>y</w:t>
        </w:r>
      </w:ins>
      <w:del w:id="5" w:author="User" w:date="2011-11-03T11:06:00Z">
        <w:r w:rsidRPr="00777B47" w:rsidDel="008E4A8A">
          <w:rPr>
            <w:bCs/>
            <w:iCs/>
            <w:lang w:val="en-US"/>
          </w:rPr>
          <w:delText>ies</w:delText>
        </w:r>
      </w:del>
      <w:r w:rsidRPr="00777B47">
        <w:rPr>
          <w:bCs/>
          <w:iCs/>
          <w:lang w:val="en-US"/>
        </w:rPr>
        <w:t xml:space="preserve"> recognized by IALA</w:t>
      </w:r>
      <w:r>
        <w:rPr>
          <w:bCs/>
          <w:iCs/>
          <w:lang w:val="en-US"/>
        </w:rPr>
        <w:t xml:space="preserve"> as eligible to participate in IALA-NET.</w:t>
      </w:r>
    </w:p>
    <w:p w:rsidR="008E4A8A" w:rsidRDefault="008E4A8A" w:rsidP="008E4A8A">
      <w:pPr>
        <w:tabs>
          <w:tab w:val="num" w:pos="576"/>
        </w:tabs>
        <w:spacing w:after="0" w:line="360" w:lineRule="auto"/>
        <w:rPr>
          <w:bCs/>
          <w:iCs/>
          <w:lang w:val="en-US"/>
        </w:rPr>
      </w:pPr>
      <w:moveToRangeStart w:id="6" w:author="User" w:date="2011-11-03T11:08:00Z" w:name="move308081824"/>
      <w:moveTo w:id="7" w:author="User" w:date="2011-11-03T11:08:00Z">
        <w:r>
          <w:rPr>
            <w:bCs/>
            <w:iCs/>
            <w:lang w:val="en-US"/>
          </w:rPr>
          <w:t xml:space="preserve">IALA-NET participants may assign the operation of their part of IALA-NET framework to a third party (i.e. to other governmental organizations or a contractor) provided that the conditions of use stated in this </w:t>
        </w:r>
        <w:del w:id="8" w:author="User" w:date="2011-11-03T11:16:00Z">
          <w:r w:rsidDel="008E4A8A">
            <w:rPr>
              <w:bCs/>
              <w:iCs/>
              <w:lang w:val="en-US"/>
            </w:rPr>
            <w:delText>document</w:delText>
          </w:r>
        </w:del>
      </w:moveTo>
      <w:ins w:id="9" w:author="User" w:date="2011-11-03T11:34:00Z">
        <w:r w:rsidR="00654607">
          <w:rPr>
            <w:bCs/>
            <w:iCs/>
            <w:lang w:val="en-US"/>
          </w:rPr>
          <w:t>Letter</w:t>
        </w:r>
      </w:ins>
      <w:moveTo w:id="10" w:author="User" w:date="2011-11-03T11:08:00Z">
        <w:r>
          <w:rPr>
            <w:bCs/>
            <w:iCs/>
            <w:lang w:val="en-US"/>
          </w:rPr>
          <w:t xml:space="preserve"> are fulfilled.</w:t>
        </w:r>
      </w:moveTo>
    </w:p>
    <w:moveToRangeEnd w:id="6"/>
    <w:p w:rsidR="008E4A8A" w:rsidRDefault="008E4A8A" w:rsidP="00F51274">
      <w:pPr>
        <w:tabs>
          <w:tab w:val="num" w:pos="576"/>
        </w:tabs>
        <w:spacing w:after="0" w:line="360" w:lineRule="auto"/>
        <w:jc w:val="both"/>
        <w:rPr>
          <w:bCs/>
          <w:iCs/>
          <w:lang w:val="en-US"/>
        </w:rPr>
      </w:pPr>
    </w:p>
    <w:p w:rsidR="00F51274" w:rsidRDefault="00F51274" w:rsidP="00F51274">
      <w:pPr>
        <w:tabs>
          <w:tab w:val="num" w:pos="576"/>
        </w:tabs>
        <w:spacing w:after="0" w:line="360" w:lineRule="auto"/>
        <w:jc w:val="both"/>
        <w:rPr>
          <w:bCs/>
          <w:iCs/>
          <w:lang w:val="en-US"/>
        </w:rPr>
      </w:pPr>
      <w:r>
        <w:rPr>
          <w:bCs/>
          <w:iCs/>
          <w:lang w:val="en-US"/>
        </w:rPr>
        <w:t xml:space="preserve">The term “IALA-NET host” means an IALA-NET participant which hosts </w:t>
      </w:r>
      <w:r w:rsidR="00AA252A">
        <w:rPr>
          <w:bCs/>
          <w:iCs/>
          <w:lang w:val="en-US"/>
        </w:rPr>
        <w:t xml:space="preserve">central </w:t>
      </w:r>
      <w:r>
        <w:rPr>
          <w:bCs/>
          <w:iCs/>
          <w:lang w:val="en-US"/>
        </w:rPr>
        <w:t>parts of the IALA-NET framework</w:t>
      </w:r>
      <w:r w:rsidR="00AA252A">
        <w:rPr>
          <w:bCs/>
          <w:iCs/>
          <w:lang w:val="en-US"/>
        </w:rPr>
        <w:t xml:space="preserve"> (servers, archives etc)</w:t>
      </w:r>
      <w:r>
        <w:rPr>
          <w:bCs/>
          <w:iCs/>
          <w:lang w:val="en-US"/>
        </w:rPr>
        <w:t>.</w:t>
      </w:r>
    </w:p>
    <w:p w:rsidR="008E4A8A" w:rsidRDefault="00F51274" w:rsidP="00F51274">
      <w:pPr>
        <w:tabs>
          <w:tab w:val="num" w:pos="576"/>
        </w:tabs>
        <w:spacing w:after="0" w:line="360" w:lineRule="auto"/>
        <w:jc w:val="both"/>
        <w:rPr>
          <w:bCs/>
          <w:iCs/>
          <w:lang w:val="en-US"/>
        </w:rPr>
      </w:pPr>
      <w:r>
        <w:rPr>
          <w:bCs/>
          <w:iCs/>
          <w:lang w:val="en-US"/>
        </w:rPr>
        <w:t>The term “IALA-NET framework” encompasses all technical components of IALA-NET necessary to ensure its operation.</w:t>
      </w:r>
    </w:p>
    <w:p w:rsidR="009D4AF9" w:rsidRDefault="009D4AF9" w:rsidP="004A3947">
      <w:pPr>
        <w:tabs>
          <w:tab w:val="num" w:pos="576"/>
        </w:tabs>
        <w:spacing w:after="0" w:line="360" w:lineRule="auto"/>
        <w:jc w:val="both"/>
        <w:rPr>
          <w:bCs/>
          <w:iCs/>
          <w:lang w:val="en-US"/>
        </w:rPr>
      </w:pPr>
    </w:p>
    <w:p w:rsidR="006B7C51" w:rsidRPr="006B7C51" w:rsidRDefault="006B7C51" w:rsidP="00820056">
      <w:pPr>
        <w:tabs>
          <w:tab w:val="num" w:pos="576"/>
          <w:tab w:val="num" w:pos="720"/>
        </w:tabs>
        <w:spacing w:after="0" w:line="360" w:lineRule="auto"/>
        <w:rPr>
          <w:b/>
          <w:bCs/>
          <w:iCs/>
          <w:sz w:val="24"/>
          <w:lang w:val="en-US"/>
        </w:rPr>
      </w:pPr>
      <w:r w:rsidRPr="006B7C51">
        <w:rPr>
          <w:b/>
          <w:bCs/>
          <w:iCs/>
          <w:sz w:val="24"/>
          <w:lang w:val="en-US"/>
        </w:rPr>
        <w:t xml:space="preserve">Maritime </w:t>
      </w:r>
      <w:ins w:id="11" w:author="User" w:date="2011-11-03T11:09:00Z">
        <w:r w:rsidR="008E4A8A">
          <w:rPr>
            <w:b/>
            <w:bCs/>
            <w:iCs/>
            <w:sz w:val="24"/>
            <w:lang w:val="en-US"/>
          </w:rPr>
          <w:t>D</w:t>
        </w:r>
      </w:ins>
      <w:del w:id="12" w:author="User" w:date="2011-11-03T11:09:00Z">
        <w:r w:rsidRPr="006B7C51" w:rsidDel="008E4A8A">
          <w:rPr>
            <w:b/>
            <w:bCs/>
            <w:iCs/>
            <w:sz w:val="24"/>
            <w:lang w:val="en-US"/>
          </w:rPr>
          <w:delText>d</w:delText>
        </w:r>
      </w:del>
      <w:r w:rsidRPr="006B7C51">
        <w:rPr>
          <w:b/>
          <w:bCs/>
          <w:iCs/>
          <w:sz w:val="24"/>
          <w:lang w:val="en-US"/>
        </w:rPr>
        <w:t xml:space="preserve">ata to be </w:t>
      </w:r>
      <w:ins w:id="13" w:author="User" w:date="2011-11-03T11:09:00Z">
        <w:r w:rsidR="008E4A8A">
          <w:rPr>
            <w:b/>
            <w:bCs/>
            <w:iCs/>
            <w:sz w:val="24"/>
            <w:lang w:val="en-US"/>
          </w:rPr>
          <w:t>S</w:t>
        </w:r>
      </w:ins>
      <w:del w:id="14" w:author="User" w:date="2011-11-03T11:09:00Z">
        <w:r w:rsidRPr="006B7C51" w:rsidDel="008E4A8A">
          <w:rPr>
            <w:b/>
            <w:bCs/>
            <w:iCs/>
            <w:sz w:val="24"/>
            <w:lang w:val="en-US"/>
          </w:rPr>
          <w:delText>s</w:delText>
        </w:r>
      </w:del>
      <w:r w:rsidRPr="006B7C51">
        <w:rPr>
          <w:b/>
          <w:bCs/>
          <w:iCs/>
          <w:sz w:val="24"/>
          <w:lang w:val="en-US"/>
        </w:rPr>
        <w:t>hared</w:t>
      </w:r>
    </w:p>
    <w:p w:rsidR="007F0BBB" w:rsidRDefault="00820056" w:rsidP="00820056">
      <w:pPr>
        <w:tabs>
          <w:tab w:val="num" w:pos="576"/>
          <w:tab w:val="num" w:pos="720"/>
        </w:tabs>
        <w:spacing w:after="0" w:line="360" w:lineRule="auto"/>
        <w:rPr>
          <w:bCs/>
          <w:iCs/>
          <w:lang w:val="en-US"/>
        </w:rPr>
      </w:pPr>
      <w:r w:rsidRPr="00777B47">
        <w:rPr>
          <w:bCs/>
          <w:iCs/>
          <w:lang w:val="en-US"/>
        </w:rPr>
        <w:t>IALA-NET aims to support as many data types as possible; initially IALA-NET supports the exchange of AIS data.</w:t>
      </w:r>
      <w:r>
        <w:rPr>
          <w:bCs/>
          <w:iCs/>
          <w:lang w:val="en-US"/>
        </w:rPr>
        <w:t xml:space="preserve"> </w:t>
      </w:r>
      <w:r w:rsidR="00777B47" w:rsidRPr="00777B47">
        <w:rPr>
          <w:bCs/>
          <w:iCs/>
          <w:lang w:val="en-US"/>
        </w:rPr>
        <w:t xml:space="preserve">It is the choice of the IALA-NET </w:t>
      </w:r>
      <w:r w:rsidR="00213928" w:rsidRPr="00C51B3B">
        <w:rPr>
          <w:bCs/>
          <w:iCs/>
          <w:lang w:val="en-US"/>
        </w:rPr>
        <w:t>p</w:t>
      </w:r>
      <w:r w:rsidR="00777B47" w:rsidRPr="00C51B3B">
        <w:rPr>
          <w:bCs/>
          <w:iCs/>
          <w:lang w:val="en-US"/>
        </w:rPr>
        <w:t>articipant</w:t>
      </w:r>
      <w:r w:rsidR="00777B47" w:rsidRPr="00777B47">
        <w:rPr>
          <w:bCs/>
          <w:iCs/>
          <w:lang w:val="en-US"/>
        </w:rPr>
        <w:t xml:space="preserve"> what </w:t>
      </w:r>
      <w:r w:rsidR="007F0BBB">
        <w:rPr>
          <w:bCs/>
          <w:iCs/>
          <w:lang w:val="en-US"/>
        </w:rPr>
        <w:t xml:space="preserve">types of maritime data </w:t>
      </w:r>
      <w:r w:rsidR="00932214">
        <w:rPr>
          <w:bCs/>
          <w:iCs/>
          <w:lang w:val="en-US"/>
        </w:rPr>
        <w:t>will be s</w:t>
      </w:r>
      <w:r w:rsidR="007F0BBB">
        <w:rPr>
          <w:bCs/>
          <w:iCs/>
          <w:lang w:val="en-US"/>
        </w:rPr>
        <w:t xml:space="preserve">hared </w:t>
      </w:r>
      <w:r w:rsidR="00932214">
        <w:rPr>
          <w:bCs/>
          <w:iCs/>
          <w:lang w:val="en-US"/>
        </w:rPr>
        <w:t xml:space="preserve">through IALA-NET </w:t>
      </w:r>
      <w:r w:rsidR="007F0BBB">
        <w:rPr>
          <w:bCs/>
          <w:iCs/>
          <w:lang w:val="en-US"/>
        </w:rPr>
        <w:t xml:space="preserve">however </w:t>
      </w:r>
      <w:r w:rsidR="00932214">
        <w:rPr>
          <w:bCs/>
          <w:iCs/>
          <w:lang w:val="en-US"/>
        </w:rPr>
        <w:t xml:space="preserve">as minimum </w:t>
      </w:r>
      <w:r w:rsidR="007F0BBB">
        <w:rPr>
          <w:bCs/>
          <w:iCs/>
          <w:lang w:val="en-US"/>
        </w:rPr>
        <w:t>AIS data shall be</w:t>
      </w:r>
      <w:r w:rsidR="00932214">
        <w:rPr>
          <w:bCs/>
          <w:iCs/>
          <w:lang w:val="en-US"/>
        </w:rPr>
        <w:t xml:space="preserve"> shared</w:t>
      </w:r>
      <w:r w:rsidR="007F0BBB">
        <w:rPr>
          <w:bCs/>
          <w:iCs/>
          <w:lang w:val="en-US"/>
        </w:rPr>
        <w:t>.</w:t>
      </w:r>
    </w:p>
    <w:p w:rsidR="00AA252A" w:rsidRDefault="00AA252A" w:rsidP="00AA252A">
      <w:pPr>
        <w:tabs>
          <w:tab w:val="num" w:pos="576"/>
          <w:tab w:val="num" w:pos="720"/>
        </w:tabs>
        <w:spacing w:after="0" w:line="360" w:lineRule="auto"/>
        <w:jc w:val="both"/>
        <w:rPr>
          <w:bCs/>
          <w:iCs/>
          <w:lang w:val="en-GB"/>
        </w:rPr>
      </w:pPr>
    </w:p>
    <w:p w:rsidR="00AA252A" w:rsidRPr="00043615" w:rsidRDefault="008E4A8A" w:rsidP="00AA252A">
      <w:pPr>
        <w:tabs>
          <w:tab w:val="num" w:pos="576"/>
          <w:tab w:val="num" w:pos="720"/>
        </w:tabs>
        <w:spacing w:after="0" w:line="360" w:lineRule="auto"/>
        <w:jc w:val="both"/>
        <w:rPr>
          <w:b/>
          <w:bCs/>
          <w:iCs/>
          <w:lang w:val="en-GB"/>
        </w:rPr>
      </w:pPr>
      <w:ins w:id="15" w:author="User" w:date="2011-11-03T11:09:00Z">
        <w:r>
          <w:rPr>
            <w:b/>
            <w:bCs/>
            <w:iCs/>
            <w:sz w:val="24"/>
            <w:lang w:val="en-GB"/>
          </w:rPr>
          <w:t>Rights and responsibilities of the participants</w:t>
        </w:r>
      </w:ins>
      <w:del w:id="16" w:author="User" w:date="2011-11-03T11:09:00Z">
        <w:r w:rsidR="00AA252A" w:rsidDel="008E4A8A">
          <w:rPr>
            <w:b/>
            <w:bCs/>
            <w:iCs/>
            <w:sz w:val="24"/>
            <w:lang w:val="en-GB"/>
          </w:rPr>
          <w:delText>Ow</w:delText>
        </w:r>
        <w:r w:rsidR="00AA252A" w:rsidRPr="00043615" w:rsidDel="008E4A8A">
          <w:rPr>
            <w:b/>
            <w:bCs/>
            <w:iCs/>
            <w:sz w:val="24"/>
            <w:lang w:val="en-GB"/>
          </w:rPr>
          <w:delText>nershi</w:delText>
        </w:r>
        <w:r w:rsidR="00AA252A" w:rsidDel="008E4A8A">
          <w:rPr>
            <w:b/>
            <w:bCs/>
            <w:iCs/>
            <w:sz w:val="24"/>
            <w:lang w:val="en-GB"/>
          </w:rPr>
          <w:delText>p of data</w:delText>
        </w:r>
      </w:del>
    </w:p>
    <w:p w:rsidR="00AA252A" w:rsidRDefault="00AA252A" w:rsidP="00AA252A">
      <w:pPr>
        <w:tabs>
          <w:tab w:val="num" w:pos="576"/>
        </w:tabs>
        <w:spacing w:after="0" w:line="360" w:lineRule="auto"/>
        <w:rPr>
          <w:bCs/>
          <w:iCs/>
          <w:lang w:val="en-US"/>
        </w:rPr>
      </w:pPr>
      <w:r>
        <w:rPr>
          <w:bCs/>
          <w:iCs/>
          <w:lang w:val="en-US"/>
        </w:rPr>
        <w:t>IALA-NET participants sharing their own data through IALA-NET keep their ownership of the said data.</w:t>
      </w:r>
    </w:p>
    <w:p w:rsidR="00AA252A" w:rsidRDefault="00AA252A" w:rsidP="00AA252A">
      <w:pPr>
        <w:tabs>
          <w:tab w:val="num" w:pos="576"/>
        </w:tabs>
        <w:spacing w:after="0" w:line="360" w:lineRule="auto"/>
        <w:jc w:val="both"/>
        <w:rPr>
          <w:bCs/>
          <w:iCs/>
          <w:lang w:val="en-US"/>
        </w:rPr>
      </w:pPr>
      <w:r>
        <w:rPr>
          <w:bCs/>
          <w:iCs/>
          <w:lang w:val="en-US"/>
        </w:rPr>
        <w:lastRenderedPageBreak/>
        <w:t xml:space="preserve">IALA-NET participants receiving data from others through IALA-NET have the right to use the data in accordance with the conditions set out in this </w:t>
      </w:r>
      <w:del w:id="17" w:author="User" w:date="2011-11-03T11:16:00Z">
        <w:r w:rsidDel="008E4A8A">
          <w:rPr>
            <w:bCs/>
            <w:iCs/>
            <w:lang w:val="en-US"/>
          </w:rPr>
          <w:delText>document</w:delText>
        </w:r>
      </w:del>
      <w:ins w:id="18" w:author="User" w:date="2011-11-03T11:34:00Z">
        <w:r w:rsidR="00654607">
          <w:rPr>
            <w:bCs/>
            <w:iCs/>
            <w:lang w:val="en-US"/>
          </w:rPr>
          <w:t>Letter</w:t>
        </w:r>
      </w:ins>
      <w:r>
        <w:rPr>
          <w:bCs/>
          <w:iCs/>
          <w:lang w:val="en-US"/>
        </w:rPr>
        <w:t>.</w:t>
      </w:r>
    </w:p>
    <w:p w:rsidR="00AA252A" w:rsidRPr="00AA40A3" w:rsidRDefault="00AA252A" w:rsidP="00AA252A">
      <w:pPr>
        <w:tabs>
          <w:tab w:val="num" w:pos="576"/>
        </w:tabs>
        <w:spacing w:after="0" w:line="360" w:lineRule="auto"/>
        <w:jc w:val="both"/>
        <w:rPr>
          <w:bCs/>
          <w:iCs/>
          <w:lang w:val="en-US"/>
        </w:rPr>
      </w:pPr>
      <w:r w:rsidRPr="00777B47">
        <w:rPr>
          <w:bCs/>
          <w:iCs/>
          <w:lang w:val="en-US"/>
        </w:rPr>
        <w:t>Each IALA-</w:t>
      </w:r>
      <w:r>
        <w:rPr>
          <w:bCs/>
          <w:iCs/>
          <w:lang w:val="en-US"/>
        </w:rPr>
        <w:t xml:space="preserve">NET participant </w:t>
      </w:r>
      <w:r w:rsidRPr="00777B47">
        <w:rPr>
          <w:bCs/>
          <w:iCs/>
          <w:lang w:val="en-US"/>
        </w:rPr>
        <w:t xml:space="preserve">is responsible for ensuring that there is no breach of </w:t>
      </w:r>
      <w:ins w:id="19" w:author="User" w:date="2011-11-03T11:11:00Z">
        <w:r w:rsidR="008E4A8A">
          <w:rPr>
            <w:bCs/>
            <w:iCs/>
            <w:lang w:val="en-US"/>
          </w:rPr>
          <w:t xml:space="preserve">its national laws or of </w:t>
        </w:r>
      </w:ins>
      <w:r w:rsidRPr="00777B47">
        <w:rPr>
          <w:bCs/>
          <w:iCs/>
          <w:lang w:val="en-US"/>
        </w:rPr>
        <w:t xml:space="preserve">ownership or intellectual property rights in relation to the data </w:t>
      </w:r>
      <w:r>
        <w:rPr>
          <w:bCs/>
          <w:iCs/>
          <w:lang w:val="en-US"/>
        </w:rPr>
        <w:t xml:space="preserve">they share through </w:t>
      </w:r>
      <w:r w:rsidRPr="00777B47">
        <w:rPr>
          <w:bCs/>
          <w:iCs/>
          <w:lang w:val="en-US"/>
        </w:rPr>
        <w:t>IALA-NET.</w:t>
      </w:r>
    </w:p>
    <w:p w:rsidR="00F51274" w:rsidRDefault="00F51274" w:rsidP="00D51D93">
      <w:pPr>
        <w:tabs>
          <w:tab w:val="num" w:pos="576"/>
          <w:tab w:val="num" w:pos="720"/>
        </w:tabs>
        <w:spacing w:after="0" w:line="360" w:lineRule="auto"/>
        <w:rPr>
          <w:bCs/>
          <w:iCs/>
          <w:lang w:val="en-US"/>
        </w:rPr>
      </w:pPr>
    </w:p>
    <w:p w:rsidR="00681055" w:rsidDel="008E4A8A" w:rsidRDefault="00681055">
      <w:pPr>
        <w:rPr>
          <w:del w:id="20" w:author="User" w:date="2011-11-03T11:11:00Z"/>
          <w:bCs/>
          <w:iCs/>
          <w:lang w:val="en-US"/>
        </w:rPr>
      </w:pPr>
      <w:del w:id="21" w:author="User" w:date="2011-11-03T11:11:00Z">
        <w:r w:rsidDel="008E4A8A">
          <w:rPr>
            <w:bCs/>
            <w:iCs/>
            <w:lang w:val="en-US"/>
          </w:rPr>
          <w:br w:type="page"/>
        </w:r>
      </w:del>
    </w:p>
    <w:p w:rsidR="006B7C51" w:rsidRPr="00F51274" w:rsidRDefault="000B66D6" w:rsidP="00D51D93">
      <w:pPr>
        <w:tabs>
          <w:tab w:val="num" w:pos="576"/>
          <w:tab w:val="num" w:pos="720"/>
        </w:tabs>
        <w:spacing w:after="0" w:line="360" w:lineRule="auto"/>
        <w:rPr>
          <w:b/>
          <w:bCs/>
          <w:iCs/>
          <w:lang w:val="en-GB"/>
        </w:rPr>
      </w:pPr>
      <w:r>
        <w:rPr>
          <w:b/>
          <w:bCs/>
          <w:iCs/>
          <w:sz w:val="24"/>
          <w:lang w:val="en-GB"/>
        </w:rPr>
        <w:lastRenderedPageBreak/>
        <w:t>Data u</w:t>
      </w:r>
      <w:r w:rsidR="00F51274" w:rsidRPr="00F51274">
        <w:rPr>
          <w:b/>
          <w:bCs/>
          <w:iCs/>
          <w:sz w:val="24"/>
          <w:lang w:val="en-GB"/>
        </w:rPr>
        <w:t xml:space="preserve">sage </w:t>
      </w:r>
      <w:r w:rsidR="00253221">
        <w:rPr>
          <w:b/>
          <w:bCs/>
          <w:iCs/>
          <w:sz w:val="24"/>
          <w:lang w:val="en-GB"/>
        </w:rPr>
        <w:t>and redistribution</w:t>
      </w:r>
    </w:p>
    <w:p w:rsidR="00F51274" w:rsidRDefault="00043615" w:rsidP="00043615">
      <w:pPr>
        <w:tabs>
          <w:tab w:val="num" w:pos="720"/>
        </w:tabs>
        <w:spacing w:after="0" w:line="360" w:lineRule="auto"/>
        <w:jc w:val="both"/>
        <w:rPr>
          <w:bCs/>
          <w:iCs/>
          <w:lang w:val="en-US"/>
        </w:rPr>
      </w:pPr>
      <w:r>
        <w:rPr>
          <w:bCs/>
          <w:lang w:val="en-GB"/>
        </w:rPr>
        <w:t xml:space="preserve">IALA-NET is for governmental and scientific/research use only. </w:t>
      </w:r>
      <w:r w:rsidR="00F51274">
        <w:rPr>
          <w:bCs/>
          <w:iCs/>
          <w:lang w:val="en-US"/>
        </w:rPr>
        <w:t xml:space="preserve">IALA-NET </w:t>
      </w:r>
      <w:r w:rsidR="00F51274" w:rsidRPr="00777B47">
        <w:rPr>
          <w:bCs/>
          <w:iCs/>
          <w:lang w:val="en-US"/>
        </w:rPr>
        <w:t>is intended to assist</w:t>
      </w:r>
      <w:r w:rsidR="00F51274">
        <w:rPr>
          <w:bCs/>
          <w:iCs/>
          <w:lang w:val="en-US"/>
        </w:rPr>
        <w:t xml:space="preserve"> the participants </w:t>
      </w:r>
      <w:r w:rsidR="00AA252A">
        <w:rPr>
          <w:bCs/>
          <w:iCs/>
          <w:lang w:val="en-US"/>
        </w:rPr>
        <w:t>in f</w:t>
      </w:r>
      <w:r w:rsidR="00F51274" w:rsidRPr="00777B47">
        <w:rPr>
          <w:bCs/>
          <w:iCs/>
          <w:lang w:val="en-US"/>
        </w:rPr>
        <w:t>ulfill</w:t>
      </w:r>
      <w:r w:rsidR="00AA252A">
        <w:rPr>
          <w:bCs/>
          <w:iCs/>
          <w:lang w:val="en-US"/>
        </w:rPr>
        <w:t>ing</w:t>
      </w:r>
      <w:r w:rsidR="00F51274" w:rsidRPr="00777B47">
        <w:rPr>
          <w:bCs/>
          <w:iCs/>
          <w:lang w:val="en-US"/>
        </w:rPr>
        <w:t xml:space="preserve"> their legal d</w:t>
      </w:r>
      <w:r w:rsidR="00F51274">
        <w:rPr>
          <w:bCs/>
          <w:iCs/>
          <w:lang w:val="en-US"/>
        </w:rPr>
        <w:t xml:space="preserve">uties regarding maritime safety, </w:t>
      </w:r>
      <w:r w:rsidR="00F51274" w:rsidRPr="00777B47">
        <w:rPr>
          <w:bCs/>
          <w:iCs/>
          <w:lang w:val="en-US"/>
        </w:rPr>
        <w:t xml:space="preserve">maritime planning, risk analysis, </w:t>
      </w:r>
      <w:r w:rsidR="00253221">
        <w:rPr>
          <w:bCs/>
          <w:iCs/>
          <w:lang w:val="en-US"/>
        </w:rPr>
        <w:t xml:space="preserve">maritime </w:t>
      </w:r>
      <w:r w:rsidR="00F51274">
        <w:rPr>
          <w:bCs/>
          <w:iCs/>
          <w:lang w:val="en-US"/>
        </w:rPr>
        <w:t>s</w:t>
      </w:r>
      <w:r w:rsidR="00F51274" w:rsidRPr="00777B47">
        <w:rPr>
          <w:bCs/>
          <w:iCs/>
          <w:lang w:val="en-US"/>
        </w:rPr>
        <w:t>ecurity</w:t>
      </w:r>
      <w:r w:rsidR="00F51274">
        <w:rPr>
          <w:bCs/>
          <w:iCs/>
          <w:lang w:val="en-US"/>
        </w:rPr>
        <w:t xml:space="preserve"> and </w:t>
      </w:r>
      <w:r w:rsidR="00F51274" w:rsidRPr="00777B47">
        <w:rPr>
          <w:bCs/>
          <w:iCs/>
          <w:lang w:val="en-US"/>
        </w:rPr>
        <w:t xml:space="preserve">combating illegal activities, improvement of </w:t>
      </w:r>
      <w:r w:rsidR="00F51274" w:rsidRPr="00C51B3B">
        <w:rPr>
          <w:bCs/>
          <w:iCs/>
          <w:lang w:val="en-US"/>
        </w:rPr>
        <w:t>efficiency</w:t>
      </w:r>
      <w:r w:rsidR="00F51274" w:rsidRPr="00777B47">
        <w:rPr>
          <w:bCs/>
          <w:iCs/>
          <w:lang w:val="en-US"/>
        </w:rPr>
        <w:t xml:space="preserve"> of navigation</w:t>
      </w:r>
      <w:r w:rsidR="00F51274">
        <w:rPr>
          <w:bCs/>
          <w:iCs/>
          <w:lang w:val="en-US"/>
        </w:rPr>
        <w:t xml:space="preserve"> and</w:t>
      </w:r>
      <w:r w:rsidR="00F51274" w:rsidRPr="00777B47">
        <w:rPr>
          <w:bCs/>
          <w:iCs/>
          <w:lang w:val="en-US"/>
        </w:rPr>
        <w:t xml:space="preserve"> protection of </w:t>
      </w:r>
      <w:r w:rsidR="00F51274">
        <w:rPr>
          <w:bCs/>
          <w:iCs/>
          <w:lang w:val="en-US"/>
        </w:rPr>
        <w:t xml:space="preserve">the </w:t>
      </w:r>
      <w:r w:rsidR="00F51274" w:rsidRPr="00777B47">
        <w:rPr>
          <w:bCs/>
          <w:iCs/>
          <w:lang w:val="en-US"/>
        </w:rPr>
        <w:t>marine environment</w:t>
      </w:r>
      <w:r w:rsidR="00F51274">
        <w:rPr>
          <w:bCs/>
          <w:iCs/>
          <w:lang w:val="en-US"/>
        </w:rPr>
        <w:t xml:space="preserve"> as well as scientific research and development in these areas</w:t>
      </w:r>
      <w:r w:rsidR="00F51274" w:rsidRPr="00777B47">
        <w:rPr>
          <w:bCs/>
          <w:iCs/>
          <w:lang w:val="en-US"/>
        </w:rPr>
        <w:t>.</w:t>
      </w:r>
    </w:p>
    <w:p w:rsidR="00253221" w:rsidRDefault="00043615" w:rsidP="00AA252A">
      <w:pPr>
        <w:tabs>
          <w:tab w:val="num" w:pos="576"/>
        </w:tabs>
        <w:spacing w:after="0" w:line="360" w:lineRule="auto"/>
        <w:rPr>
          <w:bCs/>
          <w:iCs/>
          <w:lang w:val="en-US"/>
        </w:rPr>
      </w:pPr>
      <w:r>
        <w:rPr>
          <w:bCs/>
          <w:lang w:val="en-GB"/>
        </w:rPr>
        <w:t xml:space="preserve">IALA-NET participants may </w:t>
      </w:r>
      <w:r w:rsidRPr="00D51D93">
        <w:rPr>
          <w:bCs/>
          <w:lang w:val="en-GB"/>
        </w:rPr>
        <w:t xml:space="preserve">re-distribute </w:t>
      </w:r>
      <w:r>
        <w:rPr>
          <w:bCs/>
          <w:lang w:val="en-GB"/>
        </w:rPr>
        <w:t xml:space="preserve">data from </w:t>
      </w:r>
      <w:r w:rsidRPr="00D51D93">
        <w:rPr>
          <w:bCs/>
          <w:lang w:val="en-GB"/>
        </w:rPr>
        <w:t xml:space="preserve">IALA-NET </w:t>
      </w:r>
      <w:r w:rsidR="00997085">
        <w:rPr>
          <w:bCs/>
          <w:lang w:val="en-GB"/>
        </w:rPr>
        <w:t xml:space="preserve">to </w:t>
      </w:r>
      <w:r w:rsidR="00253221">
        <w:rPr>
          <w:bCs/>
          <w:lang w:val="en-GB"/>
        </w:rPr>
        <w:t>other governmental organi</w:t>
      </w:r>
      <w:r w:rsidR="00997085">
        <w:rPr>
          <w:bCs/>
          <w:lang w:val="en-GB"/>
        </w:rPr>
        <w:t>s</w:t>
      </w:r>
      <w:r w:rsidR="00253221">
        <w:rPr>
          <w:bCs/>
          <w:lang w:val="en-GB"/>
        </w:rPr>
        <w:t xml:space="preserve">ations, research institutes or contractors for the purpose of supporting the </w:t>
      </w:r>
      <w:r w:rsidR="00253221" w:rsidRPr="00777B47">
        <w:rPr>
          <w:bCs/>
          <w:iCs/>
          <w:lang w:val="en-US"/>
        </w:rPr>
        <w:t>fulfill</w:t>
      </w:r>
      <w:r w:rsidR="00253221">
        <w:rPr>
          <w:bCs/>
          <w:iCs/>
          <w:lang w:val="en-US"/>
        </w:rPr>
        <w:t>ment of their own abovementioned legal duties</w:t>
      </w:r>
      <w:r w:rsidR="00AA252A">
        <w:rPr>
          <w:bCs/>
          <w:iCs/>
          <w:lang w:val="en-US"/>
        </w:rPr>
        <w:t xml:space="preserve"> provided that the conditions</w:t>
      </w:r>
      <w:del w:id="22" w:author="User" w:date="2011-11-03T11:15:00Z">
        <w:r w:rsidR="00AA252A" w:rsidDel="008E4A8A">
          <w:rPr>
            <w:bCs/>
            <w:iCs/>
            <w:lang w:val="en-US"/>
          </w:rPr>
          <w:delText xml:space="preserve"> of use</w:delText>
        </w:r>
      </w:del>
      <w:r w:rsidR="00AA252A">
        <w:rPr>
          <w:bCs/>
          <w:iCs/>
          <w:lang w:val="en-US"/>
        </w:rPr>
        <w:t xml:space="preserve"> stated in this </w:t>
      </w:r>
      <w:del w:id="23" w:author="User" w:date="2011-11-03T11:15:00Z">
        <w:r w:rsidR="00AA252A" w:rsidDel="008E4A8A">
          <w:rPr>
            <w:bCs/>
            <w:iCs/>
            <w:lang w:val="en-US"/>
          </w:rPr>
          <w:delText>document</w:delText>
        </w:r>
      </w:del>
      <w:ins w:id="24" w:author="User" w:date="2011-11-03T11:34:00Z">
        <w:r w:rsidR="00654607">
          <w:rPr>
            <w:bCs/>
            <w:iCs/>
            <w:lang w:val="en-US"/>
          </w:rPr>
          <w:t>Letter</w:t>
        </w:r>
      </w:ins>
      <w:del w:id="25" w:author="User" w:date="2011-11-03T11:15:00Z">
        <w:r w:rsidR="00AA252A" w:rsidDel="008E4A8A">
          <w:rPr>
            <w:bCs/>
            <w:iCs/>
            <w:lang w:val="en-US"/>
          </w:rPr>
          <w:delText xml:space="preserve"> </w:delText>
        </w:r>
      </w:del>
      <w:ins w:id="26" w:author="User" w:date="2011-11-03T11:15:00Z">
        <w:r w:rsidR="008E4A8A">
          <w:rPr>
            <w:bCs/>
            <w:iCs/>
            <w:lang w:val="en-US"/>
          </w:rPr>
          <w:t xml:space="preserve"> </w:t>
        </w:r>
      </w:ins>
      <w:r w:rsidR="00AA252A">
        <w:rPr>
          <w:bCs/>
          <w:iCs/>
          <w:lang w:val="en-US"/>
        </w:rPr>
        <w:t>are fulfilled at any time.</w:t>
      </w:r>
    </w:p>
    <w:p w:rsidR="00AA252A" w:rsidRDefault="00AA252A" w:rsidP="00043615">
      <w:pPr>
        <w:tabs>
          <w:tab w:val="num" w:pos="720"/>
        </w:tabs>
        <w:spacing w:after="0" w:line="360" w:lineRule="auto"/>
        <w:rPr>
          <w:bCs/>
          <w:iCs/>
          <w:lang w:val="en-US"/>
        </w:rPr>
      </w:pPr>
    </w:p>
    <w:p w:rsidR="006B7C51" w:rsidRPr="006B7C51" w:rsidRDefault="000B66D6" w:rsidP="00D51D93">
      <w:pPr>
        <w:tabs>
          <w:tab w:val="num" w:pos="576"/>
          <w:tab w:val="num" w:pos="720"/>
        </w:tabs>
        <w:spacing w:after="0" w:line="360" w:lineRule="auto"/>
        <w:rPr>
          <w:b/>
          <w:bCs/>
          <w:iCs/>
          <w:lang w:val="en-GB"/>
        </w:rPr>
      </w:pPr>
      <w:r>
        <w:rPr>
          <w:b/>
          <w:bCs/>
          <w:iCs/>
          <w:sz w:val="24"/>
          <w:lang w:val="en-GB"/>
        </w:rPr>
        <w:t>IALA-NET operations</w:t>
      </w:r>
    </w:p>
    <w:p w:rsidR="000B66D6" w:rsidRDefault="000B66D6" w:rsidP="000B66D6">
      <w:pPr>
        <w:tabs>
          <w:tab w:val="num" w:pos="576"/>
          <w:tab w:val="num" w:pos="720"/>
        </w:tabs>
        <w:spacing w:after="0" w:line="360" w:lineRule="auto"/>
        <w:jc w:val="both"/>
        <w:rPr>
          <w:bCs/>
          <w:iCs/>
          <w:lang w:val="en-GB"/>
        </w:rPr>
      </w:pPr>
      <w:r>
        <w:rPr>
          <w:bCs/>
          <w:iCs/>
          <w:lang w:val="en-GB"/>
        </w:rPr>
        <w:t xml:space="preserve">IALA-NET participants shall make their data </w:t>
      </w:r>
      <w:r w:rsidRPr="00D51D93">
        <w:rPr>
          <w:bCs/>
          <w:iCs/>
          <w:lang w:val="en-GB"/>
        </w:rPr>
        <w:t xml:space="preserve">available to IALA-NET </w:t>
      </w:r>
      <w:r w:rsidR="00AA252A">
        <w:rPr>
          <w:bCs/>
          <w:iCs/>
          <w:lang w:val="en-GB"/>
        </w:rPr>
        <w:t xml:space="preserve">through </w:t>
      </w:r>
      <w:r>
        <w:rPr>
          <w:bCs/>
          <w:iCs/>
          <w:lang w:val="en-GB"/>
        </w:rPr>
        <w:t>the Internet and provide</w:t>
      </w:r>
      <w:r w:rsidRPr="00D51D93">
        <w:rPr>
          <w:bCs/>
          <w:iCs/>
          <w:lang w:val="en-GB"/>
        </w:rPr>
        <w:t xml:space="preserve"> information </w:t>
      </w:r>
      <w:r>
        <w:rPr>
          <w:bCs/>
          <w:iCs/>
          <w:lang w:val="en-GB"/>
        </w:rPr>
        <w:t xml:space="preserve">to IALA-NET </w:t>
      </w:r>
      <w:r w:rsidR="00AA252A">
        <w:rPr>
          <w:bCs/>
          <w:iCs/>
          <w:lang w:val="en-GB"/>
        </w:rPr>
        <w:t>hosts on access thereto.</w:t>
      </w:r>
    </w:p>
    <w:p w:rsidR="006B7C51" w:rsidRDefault="006B7C51" w:rsidP="006B7C51">
      <w:pPr>
        <w:tabs>
          <w:tab w:val="num" w:pos="576"/>
        </w:tabs>
        <w:spacing w:after="0" w:line="360" w:lineRule="auto"/>
        <w:jc w:val="both"/>
        <w:rPr>
          <w:bCs/>
          <w:iCs/>
          <w:lang w:val="en-US"/>
        </w:rPr>
      </w:pPr>
      <w:r>
        <w:rPr>
          <w:bCs/>
          <w:iCs/>
          <w:lang w:val="en-US"/>
        </w:rPr>
        <w:t xml:space="preserve">By connecting to </w:t>
      </w:r>
      <w:r w:rsidR="00997085">
        <w:rPr>
          <w:bCs/>
          <w:iCs/>
          <w:lang w:val="en-US"/>
        </w:rPr>
        <w:t xml:space="preserve">the IALA-NET framework </w:t>
      </w:r>
      <w:r>
        <w:rPr>
          <w:bCs/>
          <w:iCs/>
          <w:lang w:val="en-US"/>
        </w:rPr>
        <w:t xml:space="preserve">and </w:t>
      </w:r>
      <w:r w:rsidR="00997085">
        <w:rPr>
          <w:bCs/>
          <w:iCs/>
          <w:lang w:val="en-US"/>
        </w:rPr>
        <w:t>feeding</w:t>
      </w:r>
      <w:r>
        <w:rPr>
          <w:bCs/>
          <w:iCs/>
          <w:lang w:val="en-US"/>
        </w:rPr>
        <w:t xml:space="preserve"> maritime data </w:t>
      </w:r>
      <w:r w:rsidR="00997085">
        <w:rPr>
          <w:bCs/>
          <w:iCs/>
          <w:lang w:val="en-US"/>
        </w:rPr>
        <w:t>in</w:t>
      </w:r>
      <w:r>
        <w:rPr>
          <w:bCs/>
          <w:iCs/>
          <w:lang w:val="en-US"/>
        </w:rPr>
        <w:t>to</w:t>
      </w:r>
      <w:r w:rsidR="00997085">
        <w:rPr>
          <w:bCs/>
          <w:iCs/>
          <w:lang w:val="en-US"/>
        </w:rPr>
        <w:t xml:space="preserve"> </w:t>
      </w:r>
      <w:r>
        <w:rPr>
          <w:bCs/>
          <w:iCs/>
          <w:lang w:val="en-US"/>
        </w:rPr>
        <w:t xml:space="preserve">IALA-NET each IALA-NET participant agrees to </w:t>
      </w:r>
      <w:r w:rsidR="00997085">
        <w:rPr>
          <w:bCs/>
          <w:iCs/>
          <w:lang w:val="en-US"/>
        </w:rPr>
        <w:t>share</w:t>
      </w:r>
      <w:r>
        <w:rPr>
          <w:bCs/>
          <w:iCs/>
          <w:lang w:val="en-US"/>
        </w:rPr>
        <w:t xml:space="preserve"> the said data with other IALA-NET participants in accordance with the conditions set out in </w:t>
      </w:r>
      <w:r w:rsidR="00AA252A">
        <w:rPr>
          <w:bCs/>
          <w:iCs/>
          <w:lang w:val="en-US"/>
        </w:rPr>
        <w:t xml:space="preserve">this </w:t>
      </w:r>
      <w:del w:id="27" w:author="User" w:date="2011-11-03T11:16:00Z">
        <w:r w:rsidR="00AA252A" w:rsidDel="008E4A8A">
          <w:rPr>
            <w:bCs/>
            <w:iCs/>
            <w:lang w:val="en-US"/>
          </w:rPr>
          <w:delText>document</w:delText>
        </w:r>
      </w:del>
      <w:ins w:id="28" w:author="User" w:date="2011-11-03T11:34:00Z">
        <w:r w:rsidR="00654607">
          <w:rPr>
            <w:bCs/>
            <w:iCs/>
            <w:lang w:val="en-US"/>
          </w:rPr>
          <w:t>Letter</w:t>
        </w:r>
      </w:ins>
      <w:r>
        <w:rPr>
          <w:bCs/>
          <w:iCs/>
          <w:lang w:val="en-US"/>
        </w:rPr>
        <w:t xml:space="preserve">. </w:t>
      </w:r>
    </w:p>
    <w:p w:rsidR="006B7C51" w:rsidRDefault="00997085" w:rsidP="006B7C51">
      <w:pPr>
        <w:tabs>
          <w:tab w:val="num" w:pos="576"/>
          <w:tab w:val="num" w:pos="720"/>
        </w:tabs>
        <w:spacing w:after="0" w:line="360" w:lineRule="auto"/>
        <w:jc w:val="both"/>
        <w:rPr>
          <w:bCs/>
          <w:iCs/>
          <w:lang w:val="en-GB"/>
        </w:rPr>
      </w:pPr>
      <w:r>
        <w:rPr>
          <w:bCs/>
          <w:iCs/>
          <w:lang w:val="en-GB"/>
        </w:rPr>
        <w:t xml:space="preserve">IALA-NET participants </w:t>
      </w:r>
      <w:r w:rsidRPr="00D51D93">
        <w:rPr>
          <w:bCs/>
          <w:iCs/>
          <w:lang w:val="en-GB"/>
        </w:rPr>
        <w:t xml:space="preserve">cannot guarantee the transmission of </w:t>
      </w:r>
      <w:r>
        <w:rPr>
          <w:bCs/>
          <w:iCs/>
          <w:lang w:val="en-GB"/>
        </w:rPr>
        <w:t>shared</w:t>
      </w:r>
      <w:r w:rsidRPr="00D51D93">
        <w:rPr>
          <w:bCs/>
          <w:iCs/>
          <w:lang w:val="en-GB"/>
        </w:rPr>
        <w:t xml:space="preserve"> data will be continuous or without fault.</w:t>
      </w:r>
      <w:r w:rsidR="00AA252A">
        <w:rPr>
          <w:bCs/>
          <w:iCs/>
          <w:lang w:val="en-GB"/>
        </w:rPr>
        <w:t xml:space="preserve"> </w:t>
      </w:r>
      <w:r>
        <w:rPr>
          <w:bCs/>
          <w:iCs/>
          <w:lang w:val="en-US"/>
        </w:rPr>
        <w:t xml:space="preserve">In case of outages, </w:t>
      </w:r>
      <w:r w:rsidRPr="00777B47">
        <w:rPr>
          <w:bCs/>
          <w:iCs/>
          <w:lang w:val="en-US"/>
        </w:rPr>
        <w:t xml:space="preserve">IALA-NET </w:t>
      </w:r>
      <w:r w:rsidRPr="00C51B3B">
        <w:rPr>
          <w:bCs/>
          <w:iCs/>
          <w:lang w:val="en-US"/>
        </w:rPr>
        <w:t xml:space="preserve">participant </w:t>
      </w:r>
      <w:r>
        <w:rPr>
          <w:bCs/>
          <w:iCs/>
          <w:lang w:val="en-US"/>
        </w:rPr>
        <w:t>are</w:t>
      </w:r>
      <w:r w:rsidRPr="00777B47">
        <w:rPr>
          <w:bCs/>
          <w:iCs/>
          <w:lang w:val="en-US"/>
        </w:rPr>
        <w:t xml:space="preserve"> committed to </w:t>
      </w:r>
      <w:ins w:id="29" w:author="User" w:date="2011-11-03T11:17:00Z">
        <w:r w:rsidR="00940457">
          <w:rPr>
            <w:bCs/>
            <w:iCs/>
            <w:lang w:val="en-US"/>
          </w:rPr>
          <w:t>take reasonable steps</w:t>
        </w:r>
      </w:ins>
      <w:del w:id="30" w:author="User" w:date="2011-11-03T11:17:00Z">
        <w:r w:rsidRPr="00777B47" w:rsidDel="00940457">
          <w:rPr>
            <w:bCs/>
            <w:iCs/>
            <w:lang w:val="en-GB"/>
          </w:rPr>
          <w:delText>put in a fair effort</w:delText>
        </w:r>
      </w:del>
      <w:r w:rsidRPr="00777B47">
        <w:rPr>
          <w:bCs/>
          <w:iCs/>
          <w:lang w:val="en-GB"/>
        </w:rPr>
        <w:t xml:space="preserve"> during normal working days and working hours, to restore</w:t>
      </w:r>
      <w:r>
        <w:rPr>
          <w:bCs/>
          <w:iCs/>
          <w:lang w:val="en-GB"/>
        </w:rPr>
        <w:t xml:space="preserve"> their</w:t>
      </w:r>
      <w:r w:rsidRPr="00777B47">
        <w:rPr>
          <w:bCs/>
          <w:iCs/>
          <w:lang w:val="en-GB"/>
        </w:rPr>
        <w:t xml:space="preserve"> connection to IALA-NET.</w:t>
      </w:r>
      <w:r>
        <w:rPr>
          <w:bCs/>
          <w:iCs/>
          <w:lang w:val="en-GB"/>
        </w:rPr>
        <w:t xml:space="preserve"> </w:t>
      </w:r>
    </w:p>
    <w:p w:rsidR="006B7C51" w:rsidRDefault="006B7C51" w:rsidP="006B7C51">
      <w:pPr>
        <w:tabs>
          <w:tab w:val="num" w:pos="576"/>
          <w:tab w:val="num" w:pos="720"/>
        </w:tabs>
        <w:spacing w:after="0" w:line="360" w:lineRule="auto"/>
        <w:jc w:val="both"/>
        <w:rPr>
          <w:bCs/>
          <w:iCs/>
          <w:lang w:val="en-GB"/>
        </w:rPr>
      </w:pPr>
      <w:r>
        <w:rPr>
          <w:bCs/>
          <w:iCs/>
          <w:lang w:val="en-GB"/>
        </w:rPr>
        <w:t xml:space="preserve">Maritime Data received into </w:t>
      </w:r>
      <w:r w:rsidR="006402EA">
        <w:rPr>
          <w:bCs/>
          <w:iCs/>
          <w:lang w:val="en-GB"/>
        </w:rPr>
        <w:t xml:space="preserve">the </w:t>
      </w:r>
      <w:r>
        <w:rPr>
          <w:bCs/>
          <w:iCs/>
          <w:lang w:val="en-GB"/>
        </w:rPr>
        <w:t xml:space="preserve">IALA-NET </w:t>
      </w:r>
      <w:r w:rsidR="006402EA">
        <w:rPr>
          <w:bCs/>
          <w:iCs/>
          <w:lang w:val="en-GB"/>
        </w:rPr>
        <w:t xml:space="preserve">framework </w:t>
      </w:r>
      <w:r>
        <w:rPr>
          <w:bCs/>
          <w:iCs/>
          <w:lang w:val="en-GB"/>
        </w:rPr>
        <w:t>will be forwarded as received i.e. t</w:t>
      </w:r>
      <w:r w:rsidR="00D51D93" w:rsidRPr="00D51D93">
        <w:rPr>
          <w:bCs/>
          <w:iCs/>
          <w:lang w:val="en-GB"/>
        </w:rPr>
        <w:t>he forwa</w:t>
      </w:r>
      <w:r>
        <w:rPr>
          <w:bCs/>
          <w:iCs/>
          <w:lang w:val="en-GB"/>
        </w:rPr>
        <w:t>rded data will not be verified or validated</w:t>
      </w:r>
      <w:r w:rsidR="00D51D93" w:rsidRPr="00D51D93">
        <w:rPr>
          <w:bCs/>
          <w:iCs/>
          <w:lang w:val="en-GB"/>
        </w:rPr>
        <w:t>.</w:t>
      </w:r>
    </w:p>
    <w:p w:rsidR="00AA40A3" w:rsidDel="008E4A8A" w:rsidRDefault="000B66D6" w:rsidP="00AA40A3">
      <w:pPr>
        <w:tabs>
          <w:tab w:val="num" w:pos="576"/>
        </w:tabs>
        <w:spacing w:after="0" w:line="360" w:lineRule="auto"/>
        <w:rPr>
          <w:bCs/>
          <w:iCs/>
          <w:lang w:val="en-US"/>
        </w:rPr>
      </w:pPr>
      <w:moveFromRangeStart w:id="31" w:author="User" w:date="2011-11-03T11:08:00Z" w:name="move308081824"/>
      <w:moveFrom w:id="32" w:author="User" w:date="2011-11-03T11:08:00Z">
        <w:r w:rsidDel="008E4A8A">
          <w:rPr>
            <w:bCs/>
            <w:iCs/>
            <w:lang w:val="en-US"/>
          </w:rPr>
          <w:t xml:space="preserve">IALA-NET participants may assign </w:t>
        </w:r>
        <w:r w:rsidR="00AA40A3" w:rsidDel="008E4A8A">
          <w:rPr>
            <w:bCs/>
            <w:iCs/>
            <w:lang w:val="en-US"/>
          </w:rPr>
          <w:t xml:space="preserve">the operation of their part of </w:t>
        </w:r>
        <w:r w:rsidDel="008E4A8A">
          <w:rPr>
            <w:bCs/>
            <w:iCs/>
            <w:lang w:val="en-US"/>
          </w:rPr>
          <w:t>IALA-NET</w:t>
        </w:r>
        <w:r w:rsidR="00AA252A" w:rsidDel="008E4A8A">
          <w:rPr>
            <w:bCs/>
            <w:iCs/>
            <w:lang w:val="en-US"/>
          </w:rPr>
          <w:t xml:space="preserve"> framework</w:t>
        </w:r>
        <w:r w:rsidDel="008E4A8A">
          <w:rPr>
            <w:bCs/>
            <w:iCs/>
            <w:lang w:val="en-US"/>
          </w:rPr>
          <w:t xml:space="preserve"> to a third party (i.e. to other governmental organizations or a contractor)</w:t>
        </w:r>
        <w:r w:rsidR="00AA40A3" w:rsidDel="008E4A8A">
          <w:rPr>
            <w:bCs/>
            <w:iCs/>
            <w:lang w:val="en-US"/>
          </w:rPr>
          <w:t xml:space="preserve"> provided that the conditions of use stated in this </w:t>
        </w:r>
        <w:del w:id="33" w:author="User" w:date="2011-11-03T11:16:00Z">
          <w:r w:rsidR="00AA40A3" w:rsidDel="008E4A8A">
            <w:rPr>
              <w:bCs/>
              <w:iCs/>
              <w:lang w:val="en-US"/>
            </w:rPr>
            <w:delText>document</w:delText>
          </w:r>
        </w:del>
        <w:r w:rsidR="00AA40A3" w:rsidDel="008E4A8A">
          <w:rPr>
            <w:bCs/>
            <w:iCs/>
            <w:lang w:val="en-US"/>
          </w:rPr>
          <w:t xml:space="preserve"> are fulfilled.</w:t>
        </w:r>
      </w:moveFrom>
    </w:p>
    <w:moveFromRangeEnd w:id="31"/>
    <w:p w:rsidR="00D51D93" w:rsidRDefault="00D51D93" w:rsidP="00777B47">
      <w:pPr>
        <w:spacing w:after="0" w:line="360" w:lineRule="auto"/>
        <w:rPr>
          <w:lang w:val="en-US"/>
        </w:rPr>
      </w:pPr>
    </w:p>
    <w:p w:rsidR="00777B47" w:rsidRPr="008B5A81" w:rsidRDefault="00777B47" w:rsidP="00777B47">
      <w:pPr>
        <w:spacing w:after="0" w:line="360" w:lineRule="auto"/>
        <w:rPr>
          <w:b/>
          <w:sz w:val="24"/>
          <w:szCs w:val="24"/>
          <w:lang w:val="en-GB"/>
        </w:rPr>
      </w:pPr>
      <w:r w:rsidRPr="008B5A81">
        <w:rPr>
          <w:b/>
          <w:sz w:val="24"/>
          <w:szCs w:val="24"/>
          <w:lang w:val="en-GB"/>
        </w:rPr>
        <w:t>Termination</w:t>
      </w:r>
      <w:r w:rsidR="000B66D6">
        <w:rPr>
          <w:b/>
          <w:sz w:val="24"/>
          <w:szCs w:val="24"/>
          <w:lang w:val="en-GB"/>
        </w:rPr>
        <w:t xml:space="preserve"> of participation</w:t>
      </w:r>
    </w:p>
    <w:p w:rsidR="008B5A81" w:rsidRDefault="0054313D" w:rsidP="008B5A81">
      <w:pPr>
        <w:tabs>
          <w:tab w:val="num" w:pos="576"/>
          <w:tab w:val="num" w:pos="720"/>
        </w:tabs>
        <w:spacing w:after="0" w:line="360" w:lineRule="auto"/>
        <w:rPr>
          <w:bCs/>
          <w:iCs/>
          <w:lang w:val="en-GB"/>
        </w:rPr>
      </w:pPr>
      <w:r>
        <w:rPr>
          <w:bCs/>
          <w:iCs/>
          <w:lang w:val="en-GB"/>
        </w:rPr>
        <w:t xml:space="preserve">Each </w:t>
      </w:r>
      <w:r w:rsidR="00AA40A3">
        <w:rPr>
          <w:bCs/>
          <w:iCs/>
          <w:lang w:val="en-GB"/>
        </w:rPr>
        <w:t>IALA-NET participant</w:t>
      </w:r>
      <w:r>
        <w:rPr>
          <w:bCs/>
          <w:iCs/>
          <w:lang w:val="en-GB"/>
        </w:rPr>
        <w:t xml:space="preserve"> </w:t>
      </w:r>
      <w:del w:id="34" w:author="User" w:date="2011-11-03T11:19:00Z">
        <w:r w:rsidDel="00940457">
          <w:rPr>
            <w:bCs/>
            <w:iCs/>
            <w:lang w:val="en-GB"/>
          </w:rPr>
          <w:delText>is</w:delText>
        </w:r>
        <w:r w:rsidR="00AA1497" w:rsidDel="00940457">
          <w:rPr>
            <w:bCs/>
            <w:iCs/>
            <w:lang w:val="en-GB"/>
          </w:rPr>
          <w:delText xml:space="preserve"> </w:delText>
        </w:r>
        <w:r w:rsidR="008B5A81" w:rsidRPr="008B5A81" w:rsidDel="00940457">
          <w:rPr>
            <w:bCs/>
            <w:iCs/>
            <w:lang w:val="en-GB"/>
          </w:rPr>
          <w:delText>entitled</w:delText>
        </w:r>
      </w:del>
      <w:ins w:id="35" w:author="User" w:date="2011-11-03T11:19:00Z">
        <w:r w:rsidR="00940457">
          <w:rPr>
            <w:bCs/>
            <w:iCs/>
            <w:lang w:val="en-GB"/>
          </w:rPr>
          <w:t>has</w:t>
        </w:r>
      </w:ins>
      <w:r w:rsidR="008B5A81" w:rsidRPr="008B5A81">
        <w:rPr>
          <w:bCs/>
          <w:iCs/>
          <w:lang w:val="en-GB"/>
        </w:rPr>
        <w:t xml:space="preserve"> the right </w:t>
      </w:r>
      <w:del w:id="36" w:author="User" w:date="2011-11-03T11:19:00Z">
        <w:r w:rsidR="008B5A81" w:rsidRPr="008B5A81" w:rsidDel="00940457">
          <w:rPr>
            <w:bCs/>
            <w:iCs/>
            <w:lang w:val="en-GB"/>
          </w:rPr>
          <w:delText>of terminating</w:delText>
        </w:r>
      </w:del>
      <w:ins w:id="37" w:author="User" w:date="2011-11-03T11:19:00Z">
        <w:r w:rsidR="00940457">
          <w:rPr>
            <w:bCs/>
            <w:iCs/>
            <w:lang w:val="en-GB"/>
          </w:rPr>
          <w:t>to terminate</w:t>
        </w:r>
      </w:ins>
      <w:r w:rsidR="008B5A81" w:rsidRPr="008B5A81">
        <w:rPr>
          <w:bCs/>
          <w:iCs/>
          <w:lang w:val="en-GB"/>
        </w:rPr>
        <w:t xml:space="preserve"> </w:t>
      </w:r>
      <w:r w:rsidR="00AA1497">
        <w:rPr>
          <w:bCs/>
          <w:iCs/>
          <w:lang w:val="en-GB"/>
        </w:rPr>
        <w:t>its participation in IALA-NET</w:t>
      </w:r>
      <w:r w:rsidR="008B5A81" w:rsidRPr="008B5A81">
        <w:rPr>
          <w:bCs/>
          <w:iCs/>
          <w:lang w:val="en-GB"/>
        </w:rPr>
        <w:t xml:space="preserve"> upon </w:t>
      </w:r>
      <w:del w:id="38" w:author="User" w:date="2011-11-03T11:20:00Z">
        <w:r w:rsidR="008B5A81" w:rsidRPr="008B5A81" w:rsidDel="00940457">
          <w:rPr>
            <w:bCs/>
            <w:iCs/>
            <w:lang w:val="en-GB"/>
          </w:rPr>
          <w:delText xml:space="preserve">a </w:delText>
        </w:r>
      </w:del>
      <w:r w:rsidR="008B5A81" w:rsidRPr="008B5A81">
        <w:rPr>
          <w:bCs/>
          <w:iCs/>
          <w:lang w:val="en-GB"/>
        </w:rPr>
        <w:t>formal written notice o</w:t>
      </w:r>
      <w:ins w:id="39" w:author="User" w:date="2011-11-03T11:21:00Z">
        <w:r w:rsidR="00940457">
          <w:rPr>
            <w:bCs/>
            <w:iCs/>
            <w:lang w:val="en-GB"/>
          </w:rPr>
          <w:t>f</w:t>
        </w:r>
      </w:ins>
      <w:del w:id="40" w:author="User" w:date="2011-11-03T11:21:00Z">
        <w:r w:rsidR="008B5A81" w:rsidRPr="008B5A81" w:rsidDel="00940457">
          <w:rPr>
            <w:bCs/>
            <w:iCs/>
            <w:lang w:val="en-GB"/>
          </w:rPr>
          <w:delText>n</w:delText>
        </w:r>
      </w:del>
      <w:r w:rsidR="008B5A81" w:rsidRPr="008B5A81">
        <w:rPr>
          <w:bCs/>
          <w:iCs/>
          <w:lang w:val="en-GB"/>
        </w:rPr>
        <w:t xml:space="preserve"> </w:t>
      </w:r>
      <w:del w:id="41" w:author="User" w:date="2011-11-03T11:20:00Z">
        <w:r w:rsidR="008B5A81" w:rsidRPr="008B5A81" w:rsidDel="00940457">
          <w:rPr>
            <w:bCs/>
            <w:iCs/>
            <w:lang w:val="en-GB"/>
          </w:rPr>
          <w:delText xml:space="preserve">the </w:delText>
        </w:r>
      </w:del>
      <w:ins w:id="42" w:author="User" w:date="2011-11-03T11:20:00Z">
        <w:r w:rsidR="00940457">
          <w:rPr>
            <w:bCs/>
            <w:iCs/>
            <w:lang w:val="en-GB"/>
          </w:rPr>
          <w:t>its</w:t>
        </w:r>
        <w:r w:rsidR="00940457" w:rsidRPr="008B5A81">
          <w:rPr>
            <w:bCs/>
            <w:iCs/>
            <w:lang w:val="en-GB"/>
          </w:rPr>
          <w:t xml:space="preserve"> </w:t>
        </w:r>
      </w:ins>
      <w:r w:rsidR="008B5A81" w:rsidRPr="008B5A81">
        <w:rPr>
          <w:bCs/>
          <w:iCs/>
          <w:lang w:val="en-GB"/>
        </w:rPr>
        <w:t xml:space="preserve">intention </w:t>
      </w:r>
      <w:ins w:id="43" w:author="User" w:date="2011-11-03T11:23:00Z">
        <w:r w:rsidR="00940457">
          <w:rPr>
            <w:bCs/>
            <w:iCs/>
            <w:lang w:val="en-GB"/>
          </w:rPr>
          <w:t xml:space="preserve">to IALA </w:t>
        </w:r>
      </w:ins>
      <w:del w:id="44" w:author="User" w:date="2011-11-03T11:20:00Z">
        <w:r w:rsidR="008B5A81" w:rsidRPr="008B5A81" w:rsidDel="00940457">
          <w:rPr>
            <w:bCs/>
            <w:iCs/>
            <w:lang w:val="en-GB"/>
          </w:rPr>
          <w:delText>of terminating</w:delText>
        </w:r>
      </w:del>
      <w:ins w:id="45" w:author="User" w:date="2011-11-03T11:20:00Z">
        <w:r w:rsidR="00940457">
          <w:rPr>
            <w:bCs/>
            <w:iCs/>
            <w:lang w:val="en-GB"/>
          </w:rPr>
          <w:t>to terminate</w:t>
        </w:r>
      </w:ins>
      <w:r w:rsidR="00AA1497">
        <w:rPr>
          <w:bCs/>
          <w:iCs/>
          <w:lang w:val="en-GB"/>
        </w:rPr>
        <w:t xml:space="preserve"> its participation</w:t>
      </w:r>
      <w:r w:rsidR="008B5A81" w:rsidRPr="008B5A81">
        <w:rPr>
          <w:bCs/>
          <w:iCs/>
          <w:lang w:val="en-GB"/>
        </w:rPr>
        <w:t xml:space="preserve"> in total or in part. The term of notice </w:t>
      </w:r>
      <w:del w:id="46" w:author="User" w:date="2011-11-03T11:20:00Z">
        <w:r w:rsidDel="00940457">
          <w:rPr>
            <w:bCs/>
            <w:iCs/>
            <w:lang w:val="en-GB"/>
          </w:rPr>
          <w:delText xml:space="preserve">should </w:delText>
        </w:r>
      </w:del>
      <w:ins w:id="47" w:author="User" w:date="2011-11-03T11:20:00Z">
        <w:r w:rsidR="00940457">
          <w:rPr>
            <w:bCs/>
            <w:iCs/>
            <w:lang w:val="en-GB"/>
          </w:rPr>
          <w:t xml:space="preserve">shall </w:t>
        </w:r>
      </w:ins>
      <w:r>
        <w:rPr>
          <w:bCs/>
          <w:iCs/>
          <w:lang w:val="en-GB"/>
        </w:rPr>
        <w:t xml:space="preserve">be at least </w:t>
      </w:r>
      <w:r w:rsidR="004A3947">
        <w:rPr>
          <w:bCs/>
          <w:iCs/>
          <w:lang w:val="en-GB"/>
        </w:rPr>
        <w:t>t</w:t>
      </w:r>
      <w:r w:rsidR="008B5A81" w:rsidRPr="008B5A81">
        <w:rPr>
          <w:bCs/>
          <w:iCs/>
          <w:lang w:val="en-GB"/>
        </w:rPr>
        <w:t>hree (3) months</w:t>
      </w:r>
      <w:r w:rsidR="00AA1497">
        <w:rPr>
          <w:bCs/>
          <w:iCs/>
          <w:lang w:val="en-GB"/>
        </w:rPr>
        <w:t>.</w:t>
      </w:r>
      <w:del w:id="48" w:author="User" w:date="2011-11-03T11:25:00Z">
        <w:r w:rsidR="00AA1497" w:rsidDel="00940457">
          <w:rPr>
            <w:bCs/>
            <w:iCs/>
            <w:lang w:val="en-GB"/>
          </w:rPr>
          <w:delText xml:space="preserve"> </w:delText>
        </w:r>
        <w:r w:rsidR="008B5A81" w:rsidRPr="008B5A81" w:rsidDel="00940457">
          <w:rPr>
            <w:bCs/>
            <w:iCs/>
            <w:lang w:val="en-GB"/>
          </w:rPr>
          <w:delText>Such notification o</w:delText>
        </w:r>
      </w:del>
      <w:del w:id="49" w:author="User" w:date="2011-11-03T11:21:00Z">
        <w:r w:rsidR="008B5A81" w:rsidRPr="008B5A81" w:rsidDel="00940457">
          <w:rPr>
            <w:bCs/>
            <w:iCs/>
            <w:lang w:val="en-GB"/>
          </w:rPr>
          <w:delText>n</w:delText>
        </w:r>
      </w:del>
      <w:del w:id="50" w:author="User" w:date="2011-11-03T11:25:00Z">
        <w:r w:rsidR="008B5A81" w:rsidRPr="008B5A81" w:rsidDel="00940457">
          <w:rPr>
            <w:bCs/>
            <w:iCs/>
            <w:lang w:val="en-GB"/>
          </w:rPr>
          <w:delText xml:space="preserve"> termination </w:delText>
        </w:r>
        <w:r w:rsidR="00AA1497" w:rsidDel="00940457">
          <w:rPr>
            <w:bCs/>
            <w:iCs/>
            <w:lang w:val="en-GB"/>
          </w:rPr>
          <w:delText xml:space="preserve">of participation </w:delText>
        </w:r>
        <w:r w:rsidR="008B5A81" w:rsidRPr="008B5A81" w:rsidDel="00940457">
          <w:rPr>
            <w:bCs/>
            <w:iCs/>
            <w:lang w:val="en-GB"/>
          </w:rPr>
          <w:delText xml:space="preserve">must be received by </w:delText>
        </w:r>
        <w:r w:rsidR="00AA1497" w:rsidDel="00940457">
          <w:rPr>
            <w:bCs/>
            <w:iCs/>
            <w:lang w:val="en-GB"/>
          </w:rPr>
          <w:delText>IALA</w:delText>
        </w:r>
        <w:r w:rsidR="008B5A81" w:rsidRPr="008B5A81" w:rsidDel="00940457">
          <w:rPr>
            <w:bCs/>
            <w:iCs/>
            <w:lang w:val="en-GB"/>
          </w:rPr>
          <w:delText xml:space="preserve"> in order to take effect</w:delText>
        </w:r>
      </w:del>
      <w:r w:rsidR="008B5A81" w:rsidRPr="008B5A81">
        <w:rPr>
          <w:bCs/>
          <w:iCs/>
          <w:lang w:val="en-GB"/>
        </w:rPr>
        <w:t>.</w:t>
      </w:r>
    </w:p>
    <w:p w:rsidR="008B5A81" w:rsidRPr="008B5A81" w:rsidRDefault="008B5A81" w:rsidP="008B5A81">
      <w:pPr>
        <w:tabs>
          <w:tab w:val="num" w:pos="576"/>
          <w:tab w:val="num" w:pos="720"/>
        </w:tabs>
        <w:spacing w:after="0" w:line="360" w:lineRule="auto"/>
        <w:rPr>
          <w:bCs/>
          <w:iCs/>
          <w:lang w:val="en-GB"/>
        </w:rPr>
      </w:pPr>
      <w:r w:rsidRPr="008B5A81">
        <w:rPr>
          <w:bCs/>
          <w:iCs/>
          <w:lang w:val="en-GB"/>
        </w:rPr>
        <w:t xml:space="preserve">Any failure by </w:t>
      </w:r>
      <w:r w:rsidR="004A3947">
        <w:rPr>
          <w:bCs/>
          <w:iCs/>
          <w:lang w:val="en-GB"/>
        </w:rPr>
        <w:t>any IALA-NET participant</w:t>
      </w:r>
      <w:r w:rsidRPr="008B5A81">
        <w:rPr>
          <w:bCs/>
          <w:iCs/>
          <w:lang w:val="en-GB"/>
        </w:rPr>
        <w:t xml:space="preserve"> to fulfil any of the conditions in this </w:t>
      </w:r>
      <w:del w:id="51" w:author="User" w:date="2011-11-03T11:34:00Z">
        <w:r w:rsidR="00AA1497" w:rsidDel="00654607">
          <w:rPr>
            <w:bCs/>
            <w:iCs/>
            <w:lang w:val="en-GB"/>
          </w:rPr>
          <w:delText>Letter</w:delText>
        </w:r>
      </w:del>
      <w:ins w:id="52" w:author="User" w:date="2011-11-03T11:34:00Z">
        <w:r w:rsidR="00654607">
          <w:rPr>
            <w:bCs/>
            <w:iCs/>
            <w:lang w:val="en-GB"/>
          </w:rPr>
          <w:t>Letter</w:t>
        </w:r>
      </w:ins>
      <w:r w:rsidR="00AA1497">
        <w:rPr>
          <w:bCs/>
          <w:iCs/>
          <w:lang w:val="en-GB"/>
        </w:rPr>
        <w:t xml:space="preserve"> of Conditions </w:t>
      </w:r>
      <w:r w:rsidRPr="008B5A81">
        <w:rPr>
          <w:bCs/>
          <w:iCs/>
          <w:lang w:val="en-GB"/>
        </w:rPr>
        <w:t xml:space="preserve">entitles </w:t>
      </w:r>
      <w:r w:rsidR="00AA1497">
        <w:rPr>
          <w:bCs/>
          <w:iCs/>
          <w:lang w:val="en-GB"/>
        </w:rPr>
        <w:t xml:space="preserve">IALA </w:t>
      </w:r>
      <w:del w:id="53" w:author="User" w:date="2011-11-03T11:21:00Z">
        <w:r w:rsidR="00AA1497" w:rsidDel="00940457">
          <w:rPr>
            <w:bCs/>
            <w:iCs/>
            <w:lang w:val="en-GB"/>
          </w:rPr>
          <w:delText xml:space="preserve">the </w:delText>
        </w:r>
        <w:r w:rsidRPr="008B5A81" w:rsidDel="00940457">
          <w:rPr>
            <w:bCs/>
            <w:iCs/>
            <w:lang w:val="en-GB"/>
          </w:rPr>
          <w:delText>right of terminating</w:delText>
        </w:r>
      </w:del>
      <w:ins w:id="54" w:author="User" w:date="2011-11-03T11:21:00Z">
        <w:r w:rsidR="00940457">
          <w:rPr>
            <w:bCs/>
            <w:iCs/>
            <w:lang w:val="en-GB"/>
          </w:rPr>
          <w:t>to terminate</w:t>
        </w:r>
      </w:ins>
      <w:r w:rsidRPr="008B5A81">
        <w:rPr>
          <w:bCs/>
          <w:iCs/>
          <w:lang w:val="en-GB"/>
        </w:rPr>
        <w:t xml:space="preserve"> the access to IALA-NET </w:t>
      </w:r>
      <w:del w:id="55" w:author="User" w:date="2011-11-03T11:22:00Z">
        <w:r w:rsidRPr="008B5A81" w:rsidDel="00940457">
          <w:rPr>
            <w:bCs/>
            <w:iCs/>
            <w:lang w:val="en-GB"/>
          </w:rPr>
          <w:delText xml:space="preserve">AIS </w:delText>
        </w:r>
      </w:del>
      <w:r w:rsidRPr="008B5A81">
        <w:rPr>
          <w:bCs/>
          <w:iCs/>
          <w:lang w:val="en-GB"/>
        </w:rPr>
        <w:t>Data without further notice.</w:t>
      </w:r>
    </w:p>
    <w:p w:rsidR="009D0C74" w:rsidRDefault="00AA1497" w:rsidP="00AA1497">
      <w:pPr>
        <w:tabs>
          <w:tab w:val="num" w:pos="576"/>
        </w:tabs>
        <w:spacing w:after="0" w:line="360" w:lineRule="auto"/>
        <w:rPr>
          <w:bCs/>
          <w:iCs/>
          <w:lang w:val="en-US"/>
        </w:rPr>
      </w:pPr>
      <w:r>
        <w:rPr>
          <w:bCs/>
          <w:iCs/>
          <w:lang w:val="en-US"/>
        </w:rPr>
        <w:t xml:space="preserve">Further, </w:t>
      </w:r>
      <w:r w:rsidR="00777B47" w:rsidRPr="00777B47">
        <w:rPr>
          <w:bCs/>
          <w:iCs/>
          <w:lang w:val="en-US"/>
        </w:rPr>
        <w:t xml:space="preserve">IALA is entitled to disconnect the data feed from any IALA-NET </w:t>
      </w:r>
      <w:r>
        <w:rPr>
          <w:bCs/>
          <w:iCs/>
          <w:lang w:val="en-US"/>
        </w:rPr>
        <w:t>participant</w:t>
      </w:r>
      <w:r w:rsidR="00777B47" w:rsidRPr="00777B47">
        <w:rPr>
          <w:bCs/>
          <w:iCs/>
          <w:lang w:val="en-US"/>
        </w:rPr>
        <w:t xml:space="preserve"> if the data received </w:t>
      </w:r>
      <w:r>
        <w:rPr>
          <w:bCs/>
          <w:iCs/>
          <w:lang w:val="en-US"/>
        </w:rPr>
        <w:t xml:space="preserve">is </w:t>
      </w:r>
      <w:r w:rsidR="00777B47" w:rsidRPr="00777B47">
        <w:rPr>
          <w:bCs/>
          <w:iCs/>
          <w:lang w:val="en-US"/>
        </w:rPr>
        <w:t>faulty in any way and/or may possibly be interfering with the operation of IALA-NET.</w:t>
      </w:r>
    </w:p>
    <w:p w:rsidR="004A3947" w:rsidRPr="004A3947" w:rsidRDefault="004A3947" w:rsidP="004A3947">
      <w:pPr>
        <w:tabs>
          <w:tab w:val="num" w:pos="576"/>
          <w:tab w:val="num" w:pos="720"/>
        </w:tabs>
        <w:spacing w:after="0" w:line="360" w:lineRule="auto"/>
        <w:rPr>
          <w:b/>
          <w:bCs/>
          <w:iCs/>
          <w:sz w:val="24"/>
          <w:lang w:val="en-US"/>
        </w:rPr>
      </w:pPr>
      <w:r w:rsidRPr="004A3947">
        <w:rPr>
          <w:b/>
          <w:bCs/>
          <w:iCs/>
          <w:sz w:val="24"/>
          <w:lang w:val="en-US"/>
        </w:rPr>
        <w:lastRenderedPageBreak/>
        <w:t xml:space="preserve">Technical </w:t>
      </w:r>
      <w:ins w:id="56" w:author="User" w:date="2011-11-03T11:25:00Z">
        <w:r w:rsidR="00940457">
          <w:rPr>
            <w:b/>
            <w:bCs/>
            <w:iCs/>
            <w:sz w:val="24"/>
            <w:lang w:val="en-US"/>
          </w:rPr>
          <w:t>M</w:t>
        </w:r>
      </w:ins>
      <w:del w:id="57" w:author="User" w:date="2011-11-03T11:25:00Z">
        <w:r w:rsidRPr="004A3947" w:rsidDel="00940457">
          <w:rPr>
            <w:b/>
            <w:bCs/>
            <w:iCs/>
            <w:sz w:val="24"/>
            <w:lang w:val="en-US"/>
          </w:rPr>
          <w:delText>m</w:delText>
        </w:r>
      </w:del>
      <w:r w:rsidRPr="004A3947">
        <w:rPr>
          <w:b/>
          <w:bCs/>
          <w:iCs/>
          <w:sz w:val="24"/>
          <w:lang w:val="en-US"/>
        </w:rPr>
        <w:t>atters</w:t>
      </w:r>
    </w:p>
    <w:p w:rsidR="004A3947" w:rsidRDefault="004A3947" w:rsidP="004A3947">
      <w:pPr>
        <w:tabs>
          <w:tab w:val="num" w:pos="576"/>
        </w:tabs>
        <w:spacing w:after="0" w:line="360" w:lineRule="auto"/>
        <w:rPr>
          <w:bCs/>
          <w:iCs/>
          <w:lang w:val="en-US"/>
        </w:rPr>
      </w:pPr>
      <w:r w:rsidRPr="00777B47">
        <w:rPr>
          <w:bCs/>
          <w:iCs/>
          <w:lang w:val="en-US"/>
        </w:rPr>
        <w:t>Technical details, data formats etc. for exchanging maritime data through IALA-NET can be found on the IALA-NET homepage. A link to this homepage can be found on the IALA homepage: “http://www.iala-aism.org”.</w:t>
      </w:r>
    </w:p>
    <w:p w:rsidR="00EE39CC" w:rsidRPr="00777B47" w:rsidRDefault="00EE39CC" w:rsidP="004A3947">
      <w:pPr>
        <w:tabs>
          <w:tab w:val="num" w:pos="576"/>
        </w:tabs>
        <w:spacing w:after="0" w:line="360" w:lineRule="auto"/>
        <w:rPr>
          <w:bCs/>
          <w:iCs/>
          <w:lang w:val="en-US"/>
        </w:rPr>
      </w:pPr>
    </w:p>
    <w:p w:rsidR="00EE39CC" w:rsidRPr="00AA1497" w:rsidRDefault="000B66D6" w:rsidP="00EE39CC">
      <w:pPr>
        <w:spacing w:after="0" w:line="360" w:lineRule="auto"/>
        <w:rPr>
          <w:b/>
          <w:sz w:val="24"/>
          <w:szCs w:val="24"/>
          <w:lang w:val="en-GB"/>
        </w:rPr>
      </w:pPr>
      <w:r>
        <w:rPr>
          <w:b/>
          <w:sz w:val="24"/>
          <w:szCs w:val="24"/>
          <w:lang w:val="en-GB"/>
        </w:rPr>
        <w:t xml:space="preserve">General </w:t>
      </w:r>
      <w:ins w:id="58" w:author="User" w:date="2011-11-03T11:26:00Z">
        <w:r w:rsidR="00654607">
          <w:rPr>
            <w:b/>
            <w:sz w:val="24"/>
            <w:szCs w:val="24"/>
            <w:lang w:val="en-GB"/>
          </w:rPr>
          <w:t>D</w:t>
        </w:r>
      </w:ins>
      <w:del w:id="59" w:author="User" w:date="2011-11-03T11:26:00Z">
        <w:r w:rsidDel="00654607">
          <w:rPr>
            <w:b/>
            <w:sz w:val="24"/>
            <w:szCs w:val="24"/>
            <w:lang w:val="en-GB"/>
          </w:rPr>
          <w:delText>d</w:delText>
        </w:r>
      </w:del>
      <w:r w:rsidR="00EE39CC" w:rsidRPr="00AA1497">
        <w:rPr>
          <w:b/>
          <w:sz w:val="24"/>
          <w:szCs w:val="24"/>
          <w:lang w:val="en-GB"/>
        </w:rPr>
        <w:t>isclaimer</w:t>
      </w:r>
      <w:r w:rsidR="006B7C51">
        <w:rPr>
          <w:b/>
          <w:sz w:val="24"/>
          <w:szCs w:val="24"/>
          <w:lang w:val="en-GB"/>
        </w:rPr>
        <w:t>(s)</w:t>
      </w:r>
    </w:p>
    <w:p w:rsidR="00EE39CC" w:rsidRPr="00777B47" w:rsidRDefault="00EE39CC" w:rsidP="00EE39CC">
      <w:pPr>
        <w:tabs>
          <w:tab w:val="num" w:pos="576"/>
        </w:tabs>
        <w:spacing w:after="0" w:line="360" w:lineRule="auto"/>
        <w:rPr>
          <w:bCs/>
          <w:iCs/>
          <w:lang w:val="en-GB"/>
        </w:rPr>
      </w:pPr>
      <w:del w:id="60" w:author="User" w:date="2011-11-03T11:26:00Z">
        <w:r w:rsidRPr="00777B47" w:rsidDel="00654607">
          <w:rPr>
            <w:bCs/>
            <w:iCs/>
            <w:lang w:val="en-GB"/>
          </w:rPr>
          <w:delText xml:space="preserve">IALA-NET is provided on a </w:delText>
        </w:r>
        <w:r w:rsidRPr="00777B47" w:rsidDel="00654607">
          <w:rPr>
            <w:bCs/>
            <w:i/>
            <w:iCs/>
            <w:lang w:val="en-GB"/>
          </w:rPr>
          <w:delText>best effort basis</w:delText>
        </w:r>
        <w:r w:rsidRPr="00777B47" w:rsidDel="00654607">
          <w:rPr>
            <w:bCs/>
            <w:iCs/>
            <w:lang w:val="en-GB"/>
          </w:rPr>
          <w:delText xml:space="preserve">. </w:delText>
        </w:r>
      </w:del>
      <w:r w:rsidRPr="00777B47">
        <w:rPr>
          <w:bCs/>
          <w:iCs/>
          <w:lang w:val="en-GB"/>
        </w:rPr>
        <w:t>The operational availability of IALA-NET and associated IALA-NET services is not guaranteed in any way</w:t>
      </w:r>
      <w:r>
        <w:rPr>
          <w:bCs/>
          <w:iCs/>
          <w:lang w:val="en-GB"/>
        </w:rPr>
        <w:t xml:space="preserve">. </w:t>
      </w:r>
      <w:r w:rsidRPr="00777B47">
        <w:rPr>
          <w:bCs/>
          <w:iCs/>
          <w:lang w:val="en-GB"/>
        </w:rPr>
        <w:t xml:space="preserve">Outages in data streams and web based services may be expected, however those hosting IALA-NET components (servers </w:t>
      </w:r>
      <w:proofErr w:type="spellStart"/>
      <w:r w:rsidRPr="00777B47">
        <w:rPr>
          <w:bCs/>
          <w:iCs/>
          <w:lang w:val="en-GB"/>
        </w:rPr>
        <w:t>etc</w:t>
      </w:r>
      <w:proofErr w:type="spellEnd"/>
      <w:r w:rsidRPr="00777B47">
        <w:rPr>
          <w:bCs/>
          <w:iCs/>
          <w:lang w:val="en-GB"/>
        </w:rPr>
        <w:t xml:space="preserve">) will </w:t>
      </w:r>
      <w:ins w:id="61" w:author="User" w:date="2011-11-03T11:26:00Z">
        <w:r w:rsidR="00654607">
          <w:rPr>
            <w:bCs/>
            <w:iCs/>
            <w:lang w:val="en-GB"/>
          </w:rPr>
          <w:t>take reasonable steps</w:t>
        </w:r>
      </w:ins>
      <w:del w:id="62" w:author="User" w:date="2011-11-03T11:26:00Z">
        <w:r w:rsidRPr="00777B47" w:rsidDel="00654607">
          <w:rPr>
            <w:bCs/>
            <w:iCs/>
            <w:lang w:val="en-GB"/>
          </w:rPr>
          <w:delText>put in a fair effort</w:delText>
        </w:r>
      </w:del>
      <w:r w:rsidRPr="00777B47">
        <w:rPr>
          <w:bCs/>
          <w:iCs/>
          <w:lang w:val="en-GB"/>
        </w:rPr>
        <w:t xml:space="preserve"> during normal working days and working hours, to restore IALA-NET and the associated services.</w:t>
      </w:r>
    </w:p>
    <w:p w:rsidR="00EE39CC" w:rsidRPr="00777B47" w:rsidDel="00654607" w:rsidRDefault="00EE39CC" w:rsidP="00EE39CC">
      <w:pPr>
        <w:tabs>
          <w:tab w:val="num" w:pos="576"/>
        </w:tabs>
        <w:spacing w:after="0" w:line="360" w:lineRule="auto"/>
        <w:rPr>
          <w:del w:id="63" w:author="User" w:date="2011-11-03T11:30:00Z"/>
          <w:bCs/>
          <w:iCs/>
          <w:lang w:val="en-US"/>
        </w:rPr>
      </w:pPr>
      <w:r w:rsidRPr="00777B47">
        <w:rPr>
          <w:bCs/>
          <w:iCs/>
          <w:lang w:val="en-GB"/>
        </w:rPr>
        <w:t xml:space="preserve">IALA-NET </w:t>
      </w:r>
      <w:r w:rsidRPr="00AA1497">
        <w:rPr>
          <w:bCs/>
          <w:iCs/>
          <w:lang w:val="en-GB"/>
        </w:rPr>
        <w:t>participants</w:t>
      </w:r>
      <w:r w:rsidRPr="00777B47">
        <w:rPr>
          <w:bCs/>
          <w:iCs/>
          <w:lang w:val="en-GB"/>
        </w:rPr>
        <w:t xml:space="preserve"> that choose to utilize IALA-NET and associated services for any type of critical applications do so at their own risk and liability.</w:t>
      </w:r>
      <w:r>
        <w:rPr>
          <w:bCs/>
          <w:iCs/>
          <w:lang w:val="en-GB"/>
        </w:rPr>
        <w:t xml:space="preserve"> </w:t>
      </w:r>
      <w:r w:rsidRPr="00777B47">
        <w:rPr>
          <w:bCs/>
          <w:iCs/>
          <w:lang w:val="en-US"/>
        </w:rPr>
        <w:t>All IALA-NET participants take part in IALA-NET at their own risk and cost.</w:t>
      </w:r>
      <w:r w:rsidR="006402EA">
        <w:rPr>
          <w:bCs/>
          <w:iCs/>
          <w:lang w:val="en-US"/>
        </w:rPr>
        <w:t xml:space="preserve"> </w:t>
      </w:r>
      <w:r w:rsidR="000B66D6">
        <w:rPr>
          <w:bCs/>
          <w:iCs/>
          <w:lang w:val="en-US"/>
        </w:rPr>
        <w:t>Any</w:t>
      </w:r>
      <w:r w:rsidRPr="00777B47">
        <w:rPr>
          <w:bCs/>
          <w:iCs/>
          <w:lang w:val="en-US"/>
        </w:rPr>
        <w:t xml:space="preserve">one utilizing data or services from IALA-NET </w:t>
      </w:r>
      <w:proofErr w:type="gramStart"/>
      <w:r w:rsidRPr="00777B47">
        <w:rPr>
          <w:bCs/>
          <w:iCs/>
          <w:lang w:val="en-US"/>
        </w:rPr>
        <w:t>do</w:t>
      </w:r>
      <w:proofErr w:type="gramEnd"/>
      <w:r w:rsidRPr="00777B47">
        <w:rPr>
          <w:bCs/>
          <w:iCs/>
          <w:lang w:val="en-US"/>
        </w:rPr>
        <w:t xml:space="preserve"> so at their own risk and liability.</w:t>
      </w:r>
      <w:ins w:id="64" w:author="User" w:date="2011-11-03T11:29:00Z">
        <w:r w:rsidR="00654607">
          <w:rPr>
            <w:bCs/>
            <w:iCs/>
            <w:lang w:val="en-US"/>
          </w:rPr>
          <w:t xml:space="preserve"> </w:t>
        </w:r>
      </w:ins>
    </w:p>
    <w:p w:rsidR="00EE39CC" w:rsidRPr="00777B47" w:rsidRDefault="00EE39CC" w:rsidP="00654607">
      <w:pPr>
        <w:tabs>
          <w:tab w:val="num" w:pos="576"/>
        </w:tabs>
        <w:spacing w:after="0" w:line="360" w:lineRule="auto"/>
        <w:rPr>
          <w:bCs/>
          <w:iCs/>
          <w:lang w:val="en-US"/>
        </w:rPr>
      </w:pPr>
      <w:del w:id="65" w:author="User" w:date="2011-11-03T11:30:00Z">
        <w:r w:rsidDel="00654607">
          <w:rPr>
            <w:bCs/>
            <w:iCs/>
            <w:lang w:val="en-US"/>
          </w:rPr>
          <w:delText>IALA, IALA-NET hosts a</w:delText>
        </w:r>
        <w:r w:rsidRPr="00777B47" w:rsidDel="00654607">
          <w:rPr>
            <w:bCs/>
            <w:iCs/>
            <w:lang w:val="en-US"/>
          </w:rPr>
          <w:delText>nd</w:delText>
        </w:r>
        <w:r w:rsidDel="00654607">
          <w:rPr>
            <w:bCs/>
            <w:iCs/>
            <w:lang w:val="en-US"/>
          </w:rPr>
          <w:delText>/or</w:delText>
        </w:r>
        <w:r w:rsidRPr="00777B47" w:rsidDel="00654607">
          <w:rPr>
            <w:bCs/>
            <w:iCs/>
            <w:lang w:val="en-US"/>
          </w:rPr>
          <w:delText xml:space="preserve"> any IALA-NET </w:delText>
        </w:r>
        <w:r w:rsidRPr="00AA1497" w:rsidDel="00654607">
          <w:rPr>
            <w:bCs/>
            <w:iCs/>
            <w:lang w:val="en-US"/>
          </w:rPr>
          <w:delText>participants</w:delText>
        </w:r>
        <w:r w:rsidRPr="00777B47" w:rsidDel="00654607">
          <w:rPr>
            <w:bCs/>
            <w:iCs/>
            <w:lang w:val="en-US"/>
          </w:rPr>
          <w:delText xml:space="preserve"> are not in any way liable for any consequences</w:delText>
        </w:r>
      </w:del>
      <w:ins w:id="66" w:author="User" w:date="2011-11-03T11:30:00Z">
        <w:r w:rsidR="00654607">
          <w:rPr>
            <w:bCs/>
            <w:iCs/>
            <w:lang w:val="en-US"/>
          </w:rPr>
          <w:t>IALA, IALA-NET accepts no responsibility or liability whatsoever for any errors or omission, death, injury, claims, costs, actions, loss or damage of whatsoever nature which may arise directly or indirectly out of, or in connection with</w:t>
        </w:r>
      </w:ins>
      <w:r w:rsidRPr="00777B47">
        <w:rPr>
          <w:bCs/>
          <w:iCs/>
          <w:lang w:val="en-US"/>
        </w:rPr>
        <w:t xml:space="preserve"> </w:t>
      </w:r>
      <w:del w:id="67" w:author="User" w:date="2011-11-03T11:31:00Z">
        <w:r w:rsidRPr="00777B47" w:rsidDel="00654607">
          <w:rPr>
            <w:bCs/>
            <w:iCs/>
            <w:lang w:val="en-US"/>
          </w:rPr>
          <w:delText xml:space="preserve">of </w:delText>
        </w:r>
      </w:del>
      <w:r w:rsidRPr="00777B47">
        <w:rPr>
          <w:bCs/>
          <w:iCs/>
          <w:lang w:val="en-US"/>
        </w:rPr>
        <w:t xml:space="preserve">any </w:t>
      </w:r>
      <w:r>
        <w:rPr>
          <w:bCs/>
          <w:iCs/>
          <w:lang w:val="en-US"/>
        </w:rPr>
        <w:t xml:space="preserve">form of </w:t>
      </w:r>
      <w:r w:rsidRPr="00777B47">
        <w:rPr>
          <w:bCs/>
          <w:iCs/>
          <w:lang w:val="en-US"/>
        </w:rPr>
        <w:t xml:space="preserve">usage </w:t>
      </w:r>
      <w:del w:id="68" w:author="User" w:date="2011-11-03T11:32:00Z">
        <w:r w:rsidRPr="00777B47" w:rsidDel="00654607">
          <w:rPr>
            <w:bCs/>
            <w:iCs/>
            <w:lang w:val="en-US"/>
          </w:rPr>
          <w:delText>(</w:delText>
        </w:r>
      </w:del>
      <w:r w:rsidRPr="00777B47">
        <w:rPr>
          <w:bCs/>
          <w:iCs/>
          <w:lang w:val="en-US"/>
        </w:rPr>
        <w:t>an</w:t>
      </w:r>
      <w:r>
        <w:rPr>
          <w:bCs/>
          <w:iCs/>
          <w:lang w:val="en-US"/>
        </w:rPr>
        <w:t>d/or omitted usage</w:t>
      </w:r>
      <w:del w:id="69" w:author="User" w:date="2011-11-03T11:32:00Z">
        <w:r w:rsidDel="00654607">
          <w:rPr>
            <w:bCs/>
            <w:iCs/>
            <w:lang w:val="en-US"/>
          </w:rPr>
          <w:delText xml:space="preserve">) </w:delText>
        </w:r>
      </w:del>
      <w:ins w:id="70" w:author="User" w:date="2011-11-03T11:32:00Z">
        <w:r w:rsidR="00654607">
          <w:rPr>
            <w:bCs/>
            <w:iCs/>
            <w:lang w:val="en-US"/>
          </w:rPr>
          <w:t xml:space="preserve"> </w:t>
        </w:r>
      </w:ins>
      <w:r>
        <w:rPr>
          <w:bCs/>
          <w:iCs/>
          <w:lang w:val="en-US"/>
        </w:rPr>
        <w:t xml:space="preserve">of data from IALA-NET or </w:t>
      </w:r>
      <w:r w:rsidRPr="00777B47">
        <w:rPr>
          <w:bCs/>
          <w:iCs/>
          <w:lang w:val="en-US"/>
        </w:rPr>
        <w:t>associated IALA-NET services.</w:t>
      </w:r>
    </w:p>
    <w:p w:rsidR="00EE39CC" w:rsidRDefault="00EE39CC" w:rsidP="00EE39CC">
      <w:pPr>
        <w:tabs>
          <w:tab w:val="num" w:pos="576"/>
        </w:tabs>
        <w:spacing w:after="0" w:line="360" w:lineRule="auto"/>
        <w:rPr>
          <w:bCs/>
          <w:iCs/>
          <w:lang w:val="en-US"/>
        </w:rPr>
      </w:pPr>
      <w:r w:rsidRPr="00777B47">
        <w:rPr>
          <w:bCs/>
          <w:iCs/>
          <w:lang w:val="en-US"/>
        </w:rPr>
        <w:t xml:space="preserve">The data provided by IALA-NET and associated services are provided without any quality assurance. </w:t>
      </w:r>
    </w:p>
    <w:p w:rsidR="00EE39CC" w:rsidRDefault="00EE39CC" w:rsidP="00EE39CC">
      <w:pPr>
        <w:tabs>
          <w:tab w:val="num" w:pos="576"/>
        </w:tabs>
        <w:spacing w:after="0" w:line="360" w:lineRule="auto"/>
        <w:rPr>
          <w:bCs/>
          <w:iCs/>
          <w:lang w:val="en-US"/>
        </w:rPr>
      </w:pPr>
      <w:r w:rsidRPr="00777B47">
        <w:rPr>
          <w:bCs/>
          <w:iCs/>
          <w:lang w:val="en-US"/>
        </w:rPr>
        <w:t xml:space="preserve">The data is provided "as is", i.e. IALA is not in any way responsible for any quality aspect of the data provided. </w:t>
      </w:r>
      <w:del w:id="71" w:author="User" w:date="2011-11-03T11:33:00Z">
        <w:r w:rsidRPr="00777B47" w:rsidDel="00654607">
          <w:rPr>
            <w:bCs/>
            <w:iCs/>
            <w:lang w:val="en-US"/>
          </w:rPr>
          <w:delText>IALA-NET is just a data exchange mechanism.</w:delText>
        </w:r>
      </w:del>
    </w:p>
    <w:p w:rsidR="00EE39CC" w:rsidRPr="00777B47" w:rsidDel="00654607" w:rsidRDefault="00EE39CC" w:rsidP="00EE39CC">
      <w:pPr>
        <w:tabs>
          <w:tab w:val="num" w:pos="576"/>
        </w:tabs>
        <w:spacing w:after="0" w:line="360" w:lineRule="auto"/>
        <w:rPr>
          <w:del w:id="72" w:author="User" w:date="2011-11-03T11:33:00Z"/>
          <w:bCs/>
          <w:iCs/>
          <w:lang w:val="en-US"/>
        </w:rPr>
      </w:pPr>
      <w:del w:id="73" w:author="User" w:date="2011-11-03T11:33:00Z">
        <w:r w:rsidRPr="00777B47" w:rsidDel="00654607">
          <w:rPr>
            <w:bCs/>
            <w:iCs/>
            <w:lang w:val="en-US"/>
          </w:rPr>
          <w:delText>If data users are in any way concerned about data quality, they are obliged to carry out their own quality assurance.</w:delText>
        </w:r>
      </w:del>
    </w:p>
    <w:p w:rsidR="00EE39CC" w:rsidRDefault="00EE39CC" w:rsidP="00EE39CC">
      <w:pPr>
        <w:tabs>
          <w:tab w:val="num" w:pos="576"/>
        </w:tabs>
        <w:spacing w:after="0" w:line="360" w:lineRule="auto"/>
        <w:rPr>
          <w:bCs/>
          <w:iCs/>
          <w:lang w:val="en-US"/>
        </w:rPr>
      </w:pPr>
      <w:r w:rsidRPr="00777B47">
        <w:rPr>
          <w:bCs/>
          <w:iCs/>
          <w:lang w:val="en-US"/>
        </w:rPr>
        <w:t xml:space="preserve">A full list of IALA-NET disclaimers will be maintained on the IALA-NET website. These disclaimers are applicable to this </w:t>
      </w:r>
      <w:del w:id="74" w:author="User" w:date="2011-11-03T11:34:00Z">
        <w:r w:rsidDel="00654607">
          <w:rPr>
            <w:bCs/>
            <w:iCs/>
            <w:lang w:val="en-US"/>
          </w:rPr>
          <w:delText>Letter</w:delText>
        </w:r>
      </w:del>
      <w:ins w:id="75" w:author="User" w:date="2011-11-03T11:35:00Z">
        <w:r w:rsidR="00654607">
          <w:rPr>
            <w:bCs/>
            <w:iCs/>
            <w:lang w:val="en-US"/>
          </w:rPr>
          <w:t>Letter</w:t>
        </w:r>
      </w:ins>
      <w:bookmarkStart w:id="76" w:name="_GoBack"/>
      <w:bookmarkEnd w:id="76"/>
      <w:del w:id="77" w:author="User" w:date="2011-11-03T11:34:00Z">
        <w:r w:rsidDel="00654607">
          <w:rPr>
            <w:bCs/>
            <w:iCs/>
            <w:lang w:val="en-US"/>
          </w:rPr>
          <w:delText xml:space="preserve"> of Conditions</w:delText>
        </w:r>
      </w:del>
      <w:r w:rsidRPr="00777B47">
        <w:rPr>
          <w:bCs/>
          <w:iCs/>
          <w:lang w:val="en-US"/>
        </w:rPr>
        <w:t>.</w:t>
      </w:r>
    </w:p>
    <w:p w:rsidR="0054313D" w:rsidRPr="00777B47" w:rsidRDefault="0054313D" w:rsidP="00EE39CC">
      <w:pPr>
        <w:tabs>
          <w:tab w:val="num" w:pos="576"/>
        </w:tabs>
        <w:spacing w:after="0" w:line="360" w:lineRule="auto"/>
        <w:rPr>
          <w:bCs/>
          <w:iCs/>
          <w:lang w:val="en-US"/>
        </w:rPr>
      </w:pPr>
    </w:p>
    <w:sectPr w:rsidR="0054313D" w:rsidRPr="00777B47" w:rsidSect="00451105">
      <w:headerReference w:type="even" r:id="rId9"/>
      <w:headerReference w:type="default" r:id="rId10"/>
      <w:footerReference w:type="default" r:id="rId11"/>
      <w:headerReference w:type="first" r:id="rId1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457" w:rsidRDefault="00940457" w:rsidP="00D6359F">
      <w:pPr>
        <w:spacing w:after="0" w:line="240" w:lineRule="auto"/>
      </w:pPr>
      <w:r>
        <w:separator/>
      </w:r>
    </w:p>
  </w:endnote>
  <w:endnote w:type="continuationSeparator" w:id="0">
    <w:p w:rsidR="00940457" w:rsidRDefault="00940457" w:rsidP="00D63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0266"/>
      <w:docPartObj>
        <w:docPartGallery w:val="Page Numbers (Bottom of Page)"/>
        <w:docPartUnique/>
      </w:docPartObj>
    </w:sdtPr>
    <w:sdtContent>
      <w:p w:rsidR="00940457" w:rsidRDefault="00940457">
        <w:pPr>
          <w:pStyle w:val="Pieddepage"/>
          <w:jc w:val="center"/>
        </w:pPr>
        <w:r>
          <w:fldChar w:fldCharType="begin"/>
        </w:r>
        <w:r>
          <w:instrText xml:space="preserve"> PAGE   \* MERGEFORMAT </w:instrText>
        </w:r>
        <w:r>
          <w:fldChar w:fldCharType="separate"/>
        </w:r>
        <w:r w:rsidR="00654607">
          <w:rPr>
            <w:noProof/>
          </w:rPr>
          <w:t>4</w:t>
        </w:r>
        <w:r>
          <w:rPr>
            <w:noProof/>
          </w:rPr>
          <w:fldChar w:fldCharType="end"/>
        </w:r>
      </w:p>
    </w:sdtContent>
  </w:sdt>
  <w:p w:rsidR="00940457" w:rsidRDefault="0094045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457" w:rsidRDefault="00940457" w:rsidP="00D6359F">
      <w:pPr>
        <w:spacing w:after="0" w:line="240" w:lineRule="auto"/>
      </w:pPr>
      <w:r>
        <w:separator/>
      </w:r>
    </w:p>
  </w:footnote>
  <w:footnote w:type="continuationSeparator" w:id="0">
    <w:p w:rsidR="00940457" w:rsidRDefault="00940457" w:rsidP="00D63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57" w:rsidRDefault="00940457">
    <w:pPr>
      <w:pStyle w:val="En-tte"/>
    </w:pPr>
    <w:r>
      <w:rPr>
        <w:noProof/>
        <w:lang w:val="da-DK"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65016" o:spid="_x0000_s3074" type="#_x0000_t136" style="position:absolute;margin-left:0;margin-top:0;width:424.65pt;height:254.7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57" w:rsidRDefault="00940457" w:rsidP="00074770">
    <w:pPr>
      <w:pStyle w:val="En-tte"/>
      <w:jc w:val="right"/>
    </w:pPr>
    <w:r>
      <w:rPr>
        <w:noProof/>
        <w:lang w:val="da-DK"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65017" o:spid="_x0000_s3075" type="#_x0000_t136" style="position:absolute;left:0;text-align:left;margin-left:0;margin-top:0;width:424.65pt;height:254.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t>DRAFT</w:t>
    </w:r>
  </w:p>
  <w:p w:rsidR="00940457" w:rsidRDefault="00940457" w:rsidP="00074770">
    <w:pPr>
      <w:pStyle w:val="En-tte"/>
      <w:jc w:val="right"/>
    </w:pPr>
    <w:r>
      <w:t>31. October 2011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57" w:rsidRDefault="00940457">
    <w:pPr>
      <w:pStyle w:val="En-tte"/>
    </w:pPr>
    <w:r>
      <w:rPr>
        <w:noProof/>
        <w:lang w:val="da-DK"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65015" o:spid="_x0000_s3073" type="#_x0000_t136" style="position:absolute;margin-left:0;margin-top:0;width:424.65pt;height:254.7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C2212"/>
    <w:multiLevelType w:val="hybridMultilevel"/>
    <w:tmpl w:val="78D611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45"/>
  <w:proofState w:spelling="clean" w:grammar="clean"/>
  <w:trackRevisions/>
  <w:defaultTabStop w:val="1304"/>
  <w:hyphenationZone w:val="425"/>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C74"/>
    <w:rsid w:val="00043615"/>
    <w:rsid w:val="00074770"/>
    <w:rsid w:val="000B66D6"/>
    <w:rsid w:val="000F23CF"/>
    <w:rsid w:val="001555BD"/>
    <w:rsid w:val="00212EEF"/>
    <w:rsid w:val="00213928"/>
    <w:rsid w:val="00253221"/>
    <w:rsid w:val="002D031B"/>
    <w:rsid w:val="002F5D01"/>
    <w:rsid w:val="003903BA"/>
    <w:rsid w:val="00394D21"/>
    <w:rsid w:val="003F567E"/>
    <w:rsid w:val="00451105"/>
    <w:rsid w:val="00451E0E"/>
    <w:rsid w:val="004A3947"/>
    <w:rsid w:val="0053037D"/>
    <w:rsid w:val="0054313D"/>
    <w:rsid w:val="00553760"/>
    <w:rsid w:val="006402EA"/>
    <w:rsid w:val="00654607"/>
    <w:rsid w:val="00671155"/>
    <w:rsid w:val="00681055"/>
    <w:rsid w:val="006B0820"/>
    <w:rsid w:val="006B7C51"/>
    <w:rsid w:val="00777B47"/>
    <w:rsid w:val="007B2F8D"/>
    <w:rsid w:val="007F0BBB"/>
    <w:rsid w:val="00820056"/>
    <w:rsid w:val="00820C88"/>
    <w:rsid w:val="008B5A81"/>
    <w:rsid w:val="008E4A8A"/>
    <w:rsid w:val="00932214"/>
    <w:rsid w:val="00940457"/>
    <w:rsid w:val="00962E99"/>
    <w:rsid w:val="00997085"/>
    <w:rsid w:val="009D0C74"/>
    <w:rsid w:val="009D4AF9"/>
    <w:rsid w:val="00A228C9"/>
    <w:rsid w:val="00A81955"/>
    <w:rsid w:val="00A948FB"/>
    <w:rsid w:val="00AA1497"/>
    <w:rsid w:val="00AA252A"/>
    <w:rsid w:val="00AA40A3"/>
    <w:rsid w:val="00B539E5"/>
    <w:rsid w:val="00BB279D"/>
    <w:rsid w:val="00C02860"/>
    <w:rsid w:val="00C12679"/>
    <w:rsid w:val="00C45D78"/>
    <w:rsid w:val="00C51B3B"/>
    <w:rsid w:val="00C9090D"/>
    <w:rsid w:val="00CB7571"/>
    <w:rsid w:val="00D01023"/>
    <w:rsid w:val="00D441F4"/>
    <w:rsid w:val="00D51D93"/>
    <w:rsid w:val="00D6359F"/>
    <w:rsid w:val="00D9746A"/>
    <w:rsid w:val="00DC79E3"/>
    <w:rsid w:val="00E525FC"/>
    <w:rsid w:val="00E53700"/>
    <w:rsid w:val="00ED0665"/>
    <w:rsid w:val="00EE39CC"/>
    <w:rsid w:val="00F51274"/>
    <w:rsid w:val="00FD574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6359F"/>
    <w:pPr>
      <w:tabs>
        <w:tab w:val="center" w:pos="4819"/>
        <w:tab w:val="right" w:pos="9638"/>
      </w:tabs>
      <w:spacing w:after="0" w:line="240" w:lineRule="auto"/>
    </w:pPr>
  </w:style>
  <w:style w:type="character" w:customStyle="1" w:styleId="En-tteCar">
    <w:name w:val="En-tête Car"/>
    <w:basedOn w:val="Policepardfaut"/>
    <w:link w:val="En-tte"/>
    <w:uiPriority w:val="99"/>
    <w:semiHidden/>
    <w:rsid w:val="00D6359F"/>
  </w:style>
  <w:style w:type="paragraph" w:styleId="Pieddepage">
    <w:name w:val="footer"/>
    <w:basedOn w:val="Normal"/>
    <w:link w:val="PieddepageCar"/>
    <w:uiPriority w:val="99"/>
    <w:unhideWhenUsed/>
    <w:rsid w:val="00D6359F"/>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D6359F"/>
  </w:style>
  <w:style w:type="paragraph" w:styleId="Paragraphedeliste">
    <w:name w:val="List Paragraph"/>
    <w:basedOn w:val="Normal"/>
    <w:uiPriority w:val="34"/>
    <w:qFormat/>
    <w:rsid w:val="00962E99"/>
    <w:pPr>
      <w:ind w:left="720"/>
      <w:contextualSpacing/>
    </w:pPr>
  </w:style>
  <w:style w:type="paragraph" w:styleId="Textedebulles">
    <w:name w:val="Balloon Text"/>
    <w:basedOn w:val="Normal"/>
    <w:link w:val="TextedebullesCar"/>
    <w:uiPriority w:val="99"/>
    <w:semiHidden/>
    <w:unhideWhenUsed/>
    <w:rsid w:val="00C126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26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6359F"/>
    <w:pPr>
      <w:tabs>
        <w:tab w:val="center" w:pos="4819"/>
        <w:tab w:val="right" w:pos="9638"/>
      </w:tabs>
      <w:spacing w:after="0" w:line="240" w:lineRule="auto"/>
    </w:pPr>
  </w:style>
  <w:style w:type="character" w:customStyle="1" w:styleId="En-tteCar">
    <w:name w:val="En-tête Car"/>
    <w:basedOn w:val="Policepardfaut"/>
    <w:link w:val="En-tte"/>
    <w:uiPriority w:val="99"/>
    <w:semiHidden/>
    <w:rsid w:val="00D6359F"/>
  </w:style>
  <w:style w:type="paragraph" w:styleId="Pieddepage">
    <w:name w:val="footer"/>
    <w:basedOn w:val="Normal"/>
    <w:link w:val="PieddepageCar"/>
    <w:uiPriority w:val="99"/>
    <w:unhideWhenUsed/>
    <w:rsid w:val="00D6359F"/>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D6359F"/>
  </w:style>
  <w:style w:type="paragraph" w:styleId="Paragraphedeliste">
    <w:name w:val="List Paragraph"/>
    <w:basedOn w:val="Normal"/>
    <w:uiPriority w:val="34"/>
    <w:qFormat/>
    <w:rsid w:val="00962E99"/>
    <w:pPr>
      <w:ind w:left="720"/>
      <w:contextualSpacing/>
    </w:pPr>
  </w:style>
  <w:style w:type="paragraph" w:styleId="Textedebulles">
    <w:name w:val="Balloon Text"/>
    <w:basedOn w:val="Normal"/>
    <w:link w:val="TextedebullesCar"/>
    <w:uiPriority w:val="99"/>
    <w:semiHidden/>
    <w:unhideWhenUsed/>
    <w:rsid w:val="00C126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26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3F4BD-C680-4502-9085-92BCBE88A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1022</Words>
  <Characters>5622</Characters>
  <Application>Microsoft Office Word</Application>
  <DocSecurity>0</DocSecurity>
  <Lines>46</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Farvandsvæsenet</Company>
  <LinksUpToDate>false</LinksUpToDate>
  <CharactersWithSpaces>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dvp</dc:creator>
  <cp:lastModifiedBy>User</cp:lastModifiedBy>
  <cp:revision>2</cp:revision>
  <cp:lastPrinted>2011-11-02T07:31:00Z</cp:lastPrinted>
  <dcterms:created xsi:type="dcterms:W3CDTF">2011-11-03T10:35:00Z</dcterms:created>
  <dcterms:modified xsi:type="dcterms:W3CDTF">2011-11-03T10:35:00Z</dcterms:modified>
</cp:coreProperties>
</file>